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708BD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4A3ED85" w14:textId="77777777" w:rsidTr="00146EEC">
        <w:tc>
          <w:tcPr>
            <w:tcW w:w="2689" w:type="dxa"/>
          </w:tcPr>
          <w:p w14:paraId="33B234E3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A3CAB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66518BB4" w14:textId="77777777" w:rsidTr="00146EEC">
        <w:tc>
          <w:tcPr>
            <w:tcW w:w="2689" w:type="dxa"/>
          </w:tcPr>
          <w:p w14:paraId="7FDC05DE" w14:textId="77777777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7606F5">
              <w:t xml:space="preserve"> </w:t>
            </w:r>
            <w:r w:rsidR="00337E82" w:rsidRPr="005404CB">
              <w:t>1</w:t>
            </w:r>
          </w:p>
        </w:tc>
        <w:tc>
          <w:tcPr>
            <w:tcW w:w="6939" w:type="dxa"/>
          </w:tcPr>
          <w:p w14:paraId="36DA0DD6" w14:textId="77777777" w:rsidR="00F1480E" w:rsidRPr="005404CB" w:rsidRDefault="007606F5" w:rsidP="007606F5">
            <w:r w:rsidRPr="007606F5">
              <w:t xml:space="preserve">This version released with AHC Agriculture, Horticulture, Conservation and Land Management Training Package Version 1.0. </w:t>
            </w:r>
          </w:p>
        </w:tc>
      </w:tr>
    </w:tbl>
    <w:p w14:paraId="616964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BC50D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34A732A" w14:textId="38AA4A04" w:rsidR="00F1480E" w:rsidRPr="005404CB" w:rsidRDefault="00D66678" w:rsidP="00D66678">
            <w:pPr>
              <w:pStyle w:val="SIUNITCODE"/>
            </w:pPr>
            <w:r w:rsidRPr="007606F5">
              <w:t>AHCPER</w:t>
            </w:r>
            <w:r>
              <w:t>6X3</w:t>
            </w:r>
          </w:p>
        </w:tc>
        <w:tc>
          <w:tcPr>
            <w:tcW w:w="3604" w:type="pct"/>
            <w:shd w:val="clear" w:color="auto" w:fill="auto"/>
          </w:tcPr>
          <w:p w14:paraId="7A30D730" w14:textId="77777777" w:rsidR="00F1480E" w:rsidRPr="005404CB" w:rsidRDefault="007606F5" w:rsidP="005404CB">
            <w:pPr>
              <w:pStyle w:val="SIUnittitle"/>
            </w:pPr>
            <w:r w:rsidRPr="007606F5">
              <w:t>Prepare a sustainable community and bioregional development strategy</w:t>
            </w:r>
          </w:p>
        </w:tc>
      </w:tr>
      <w:tr w:rsidR="00F1480E" w:rsidRPr="00963A46" w14:paraId="4ACEE71B" w14:textId="77777777" w:rsidTr="00CA2922">
        <w:tc>
          <w:tcPr>
            <w:tcW w:w="1396" w:type="pct"/>
            <w:shd w:val="clear" w:color="auto" w:fill="auto"/>
          </w:tcPr>
          <w:p w14:paraId="5975FA15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E07D76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FEB045" w14:textId="6CDF1C13" w:rsidR="009E5002" w:rsidRDefault="007606F5" w:rsidP="007606F5">
            <w:r w:rsidRPr="007606F5">
              <w:t xml:space="preserve">This unit of competency describes the skills and knowledge required to </w:t>
            </w:r>
            <w:r w:rsidR="009E5002">
              <w:t xml:space="preserve">investigate a community profile and their needs, </w:t>
            </w:r>
            <w:r w:rsidR="009E5002" w:rsidRPr="007606F5">
              <w:t xml:space="preserve">prepare a brief, </w:t>
            </w:r>
            <w:r w:rsidR="009E5002">
              <w:t>c</w:t>
            </w:r>
            <w:r w:rsidR="009E5002" w:rsidRPr="007606F5">
              <w:t xml:space="preserve">onsult with </w:t>
            </w:r>
            <w:r w:rsidR="009E5002">
              <w:t xml:space="preserve">community stakeholders and </w:t>
            </w:r>
            <w:r w:rsidR="009E5002" w:rsidRPr="007606F5">
              <w:t xml:space="preserve">identify </w:t>
            </w:r>
            <w:r w:rsidR="009E5002">
              <w:t xml:space="preserve">strategies and </w:t>
            </w:r>
            <w:r w:rsidR="009E5002" w:rsidRPr="007606F5">
              <w:t>organisational structures</w:t>
            </w:r>
            <w:r w:rsidR="009E5002">
              <w:t xml:space="preserve"> to document </w:t>
            </w:r>
            <w:r w:rsidR="009E5002" w:rsidRPr="007606F5">
              <w:t>a community and bioregional development strategy.</w:t>
            </w:r>
            <w:r w:rsidR="009E5002" w:rsidRPr="007606F5" w:rsidDel="009E5002">
              <w:t xml:space="preserve"> </w:t>
            </w:r>
          </w:p>
          <w:p w14:paraId="23BF1120" w14:textId="266F6A84" w:rsidR="004A0D19" w:rsidRDefault="004A0D19" w:rsidP="004D0096"/>
          <w:p w14:paraId="178BA6B6" w14:textId="2842753E" w:rsidR="007606F5" w:rsidRDefault="009E5002" w:rsidP="007606F5">
            <w:r w:rsidRPr="009E5002">
              <w:t>The unit applies to individuals with a broad theoretical and technical knowledge. They have a broad range of cognitive, technical and communication skills and demonstrate autonomy and judgement for a defined area of responsibility, undertaking complex work with broad parameters to provide specialist advice and functions.</w:t>
            </w:r>
          </w:p>
          <w:p w14:paraId="13EE4E3F" w14:textId="77777777" w:rsidR="009E5002" w:rsidRDefault="009E5002" w:rsidP="007606F5"/>
          <w:p w14:paraId="580ECCAD" w14:textId="189894CE" w:rsidR="00373436" w:rsidRPr="000754EC" w:rsidRDefault="007606F5">
            <w:r w:rsidRPr="007606F5">
              <w:t>No licensing, legislative or certification requirements apply to this unit at the time of publication.</w:t>
            </w:r>
          </w:p>
        </w:tc>
      </w:tr>
      <w:tr w:rsidR="00F1480E" w:rsidRPr="00963A46" w14:paraId="46F7A500" w14:textId="77777777" w:rsidTr="00CA2922">
        <w:tc>
          <w:tcPr>
            <w:tcW w:w="1396" w:type="pct"/>
            <w:shd w:val="clear" w:color="auto" w:fill="auto"/>
          </w:tcPr>
          <w:p w14:paraId="7E84E3F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B2AE09C" w14:textId="77777777" w:rsidR="00F1480E" w:rsidRPr="005404CB" w:rsidRDefault="00F1480E" w:rsidP="007606F5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56E748B" w14:textId="77777777" w:rsidTr="00CA2922">
        <w:tc>
          <w:tcPr>
            <w:tcW w:w="1396" w:type="pct"/>
            <w:shd w:val="clear" w:color="auto" w:fill="auto"/>
          </w:tcPr>
          <w:p w14:paraId="2581D32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08E7D6D" w14:textId="77777777" w:rsidR="00F1480E" w:rsidRPr="005404CB" w:rsidRDefault="007606F5" w:rsidP="005404CB">
            <w:pPr>
              <w:pStyle w:val="SIText"/>
            </w:pPr>
            <w:r>
              <w:t>Permaculture (PER)</w:t>
            </w:r>
          </w:p>
        </w:tc>
      </w:tr>
    </w:tbl>
    <w:p w14:paraId="2979F0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2A2F57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604D6C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2B1309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8A332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AEB3E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39C76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606F5" w:rsidRPr="00963A46" w14:paraId="45A32E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E581A5" w14:textId="77777777" w:rsidR="007606F5" w:rsidRPr="007606F5" w:rsidRDefault="007606F5" w:rsidP="007606F5">
            <w:r w:rsidRPr="007606F5">
              <w:t>1.</w:t>
            </w:r>
            <w:r>
              <w:t xml:space="preserve"> </w:t>
            </w:r>
            <w:r w:rsidRPr="007606F5">
              <w:t>Prepare a brief</w:t>
            </w:r>
          </w:p>
        </w:tc>
        <w:tc>
          <w:tcPr>
            <w:tcW w:w="3604" w:type="pct"/>
            <w:shd w:val="clear" w:color="auto" w:fill="auto"/>
          </w:tcPr>
          <w:p w14:paraId="5AAB5EB9" w14:textId="611EE19A" w:rsidR="007606F5" w:rsidRPr="007606F5" w:rsidRDefault="007606F5" w:rsidP="007606F5">
            <w:r w:rsidRPr="007606F5">
              <w:t>1.1</w:t>
            </w:r>
            <w:r>
              <w:t xml:space="preserve"> </w:t>
            </w:r>
            <w:r w:rsidR="004A0D19">
              <w:t>Investigate and d</w:t>
            </w:r>
            <w:r w:rsidRPr="007606F5">
              <w:t xml:space="preserve">efine aims and objectives of sustainable community and bioregional development strategy </w:t>
            </w:r>
          </w:p>
          <w:p w14:paraId="55D17E60" w14:textId="3E0B95C8" w:rsidR="003F544B" w:rsidRDefault="007606F5">
            <w:r w:rsidRPr="007606F5">
              <w:t>1.2</w:t>
            </w:r>
            <w:r w:rsidR="004A0D19">
              <w:t xml:space="preserve"> Investigate and d</w:t>
            </w:r>
            <w:r w:rsidRPr="007606F5">
              <w:t xml:space="preserve">efine </w:t>
            </w:r>
            <w:r w:rsidR="004A0D19">
              <w:t xml:space="preserve">community </w:t>
            </w:r>
            <w:r w:rsidRPr="007606F5">
              <w:t xml:space="preserve">core values, principles and guidelines </w:t>
            </w:r>
          </w:p>
          <w:p w14:paraId="7D594F59" w14:textId="407808E6" w:rsidR="004A0D19" w:rsidRDefault="003F544B">
            <w:r>
              <w:t xml:space="preserve">1.3 </w:t>
            </w:r>
            <w:r w:rsidRPr="003F544B">
              <w:t xml:space="preserve">Compile investigations and outcomes and document in a brief </w:t>
            </w:r>
          </w:p>
          <w:p w14:paraId="55A21241" w14:textId="31BB65FE" w:rsidR="007606F5" w:rsidRPr="007606F5" w:rsidRDefault="007606F5">
            <w:r w:rsidRPr="007606F5">
              <w:t>1.</w:t>
            </w:r>
            <w:r w:rsidR="003F544B">
              <w:t>4</w:t>
            </w:r>
            <w:r>
              <w:t xml:space="preserve"> </w:t>
            </w:r>
            <w:r w:rsidR="003F544B">
              <w:t>Consult with community stakeholders and d</w:t>
            </w:r>
            <w:r w:rsidRPr="007606F5">
              <w:t xml:space="preserve">evelop protocols for the design, implementation and ongoing management </w:t>
            </w:r>
            <w:r w:rsidR="003F544B">
              <w:t>of strategy</w:t>
            </w:r>
          </w:p>
        </w:tc>
      </w:tr>
      <w:tr w:rsidR="007606F5" w:rsidRPr="00963A46" w14:paraId="3EB4E4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411A0E" w14:textId="77777777" w:rsidR="007606F5" w:rsidRPr="007606F5" w:rsidRDefault="007606F5" w:rsidP="007606F5">
            <w:r w:rsidRPr="007606F5">
              <w:t>2.</w:t>
            </w:r>
            <w:r>
              <w:t xml:space="preserve"> </w:t>
            </w:r>
            <w:r w:rsidRPr="007606F5">
              <w:t>Analyse available information</w:t>
            </w:r>
          </w:p>
        </w:tc>
        <w:tc>
          <w:tcPr>
            <w:tcW w:w="3604" w:type="pct"/>
            <w:shd w:val="clear" w:color="auto" w:fill="auto"/>
          </w:tcPr>
          <w:p w14:paraId="7C9141B5" w14:textId="7D44A094" w:rsidR="007606F5" w:rsidRPr="007606F5" w:rsidRDefault="007606F5" w:rsidP="007606F5">
            <w:r w:rsidRPr="007606F5">
              <w:t>2.1</w:t>
            </w:r>
            <w:r>
              <w:t xml:space="preserve"> </w:t>
            </w:r>
            <w:r w:rsidRPr="007606F5">
              <w:t>Collate information on community and bioregion</w:t>
            </w:r>
          </w:p>
          <w:p w14:paraId="6B92A68D" w14:textId="77777777" w:rsidR="007606F5" w:rsidRPr="007606F5" w:rsidRDefault="007606F5" w:rsidP="007606F5">
            <w:r w:rsidRPr="007606F5">
              <w:t>2.2</w:t>
            </w:r>
            <w:r>
              <w:t xml:space="preserve"> </w:t>
            </w:r>
            <w:r w:rsidRPr="007606F5">
              <w:t>Identify key elements and themes</w:t>
            </w:r>
          </w:p>
          <w:p w14:paraId="740C5B57" w14:textId="77777777" w:rsidR="007606F5" w:rsidRPr="007606F5" w:rsidRDefault="007606F5" w:rsidP="007606F5">
            <w:r w:rsidRPr="007606F5">
              <w:t>2.3</w:t>
            </w:r>
            <w:r>
              <w:t xml:space="preserve"> </w:t>
            </w:r>
            <w:r w:rsidRPr="007606F5">
              <w:t>Map interconnections and relationships between key elements and themes</w:t>
            </w:r>
          </w:p>
          <w:p w14:paraId="19191D02" w14:textId="14EDF1BD" w:rsidR="007606F5" w:rsidRPr="007606F5" w:rsidRDefault="007606F5" w:rsidP="007606F5">
            <w:r w:rsidRPr="007606F5">
              <w:t>2.4</w:t>
            </w:r>
            <w:r>
              <w:t xml:space="preserve"> </w:t>
            </w:r>
            <w:r w:rsidRPr="007606F5">
              <w:t xml:space="preserve">Determine legal and planning instruments and guidelines </w:t>
            </w:r>
            <w:r w:rsidR="009C5EE0">
              <w:t>for</w:t>
            </w:r>
            <w:r w:rsidRPr="007606F5">
              <w:t xml:space="preserve"> community and bioregion</w:t>
            </w:r>
          </w:p>
          <w:p w14:paraId="737A87B3" w14:textId="2AF43F3A" w:rsidR="007606F5" w:rsidRPr="007606F5" w:rsidRDefault="007606F5">
            <w:r w:rsidRPr="007606F5">
              <w:t>2.5</w:t>
            </w:r>
            <w:r>
              <w:t xml:space="preserve"> </w:t>
            </w:r>
            <w:r w:rsidRPr="007606F5">
              <w:t xml:space="preserve">Identify key </w:t>
            </w:r>
            <w:r w:rsidR="009C5EE0">
              <w:t>stakeholders</w:t>
            </w:r>
            <w:r w:rsidRPr="007606F5">
              <w:t>, specialist advisers and consultants to assist in development of strategy</w:t>
            </w:r>
          </w:p>
        </w:tc>
      </w:tr>
      <w:tr w:rsidR="007606F5" w:rsidRPr="00963A46" w14:paraId="7FDA7A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A1650A" w14:textId="2FCD6C14" w:rsidR="007606F5" w:rsidRPr="007606F5" w:rsidRDefault="007606F5" w:rsidP="00CF2232">
            <w:r w:rsidRPr="007606F5">
              <w:t>3.</w:t>
            </w:r>
            <w:r>
              <w:t xml:space="preserve"> </w:t>
            </w:r>
            <w:r w:rsidRPr="007606F5">
              <w:t>Consult with community</w:t>
            </w:r>
            <w:r w:rsidR="0091731B">
              <w:t xml:space="preserve"> stakeholders</w:t>
            </w:r>
          </w:p>
        </w:tc>
        <w:tc>
          <w:tcPr>
            <w:tcW w:w="3604" w:type="pct"/>
            <w:shd w:val="clear" w:color="auto" w:fill="auto"/>
          </w:tcPr>
          <w:p w14:paraId="16AE054E" w14:textId="53C98BE8" w:rsidR="007606F5" w:rsidRPr="007606F5" w:rsidRDefault="007606F5" w:rsidP="007606F5">
            <w:r w:rsidRPr="007606F5">
              <w:t>3.1</w:t>
            </w:r>
            <w:r>
              <w:t xml:space="preserve"> </w:t>
            </w:r>
            <w:r w:rsidR="009C5EE0">
              <w:t>Consult and r</w:t>
            </w:r>
            <w:r w:rsidRPr="007606F5">
              <w:t xml:space="preserve">espond to </w:t>
            </w:r>
            <w:r w:rsidR="009C5EE0">
              <w:t xml:space="preserve">community stakeholders </w:t>
            </w:r>
            <w:r w:rsidRPr="007606F5">
              <w:t>in a manner which engages support and cooperation</w:t>
            </w:r>
          </w:p>
          <w:p w14:paraId="2D0E3E8E" w14:textId="0B98F56F" w:rsidR="007606F5" w:rsidRPr="00F5177A" w:rsidRDefault="007606F5" w:rsidP="00F5177A">
            <w:pPr>
              <w:pStyle w:val="SIText"/>
            </w:pPr>
            <w:r w:rsidRPr="007606F5">
              <w:t>3</w:t>
            </w:r>
            <w:r w:rsidRPr="0091731B">
              <w:t xml:space="preserve">.2 </w:t>
            </w:r>
            <w:r w:rsidR="003F544B" w:rsidRPr="0091731B">
              <w:t>Develop communications strategy</w:t>
            </w:r>
            <w:r w:rsidRPr="00CF2232">
              <w:t xml:space="preserve"> </w:t>
            </w:r>
            <w:r w:rsidR="003F544B" w:rsidRPr="00CF2232">
              <w:t>for</w:t>
            </w:r>
            <w:r w:rsidRPr="00C80F7E">
              <w:t xml:space="preserve"> </w:t>
            </w:r>
            <w:r w:rsidR="0091731B" w:rsidRPr="00C80F7E">
              <w:t>community</w:t>
            </w:r>
            <w:r w:rsidR="0091731B">
              <w:t xml:space="preserve"> for </w:t>
            </w:r>
            <w:r w:rsidRPr="00CF2232">
              <w:t>access</w:t>
            </w:r>
            <w:r w:rsidR="005022DF" w:rsidRPr="00CF2232">
              <w:t xml:space="preserve">, </w:t>
            </w:r>
            <w:r w:rsidRPr="00F5177A">
              <w:t>consultation and participatory process</w:t>
            </w:r>
          </w:p>
          <w:p w14:paraId="1682906D" w14:textId="277BAC47" w:rsidR="007606F5" w:rsidRPr="0091731B" w:rsidRDefault="007606F5" w:rsidP="00F5177A">
            <w:pPr>
              <w:pStyle w:val="SIText"/>
            </w:pPr>
            <w:r w:rsidRPr="00F5177A">
              <w:lastRenderedPageBreak/>
              <w:t>3.3 Identify and develop processes for feedback and ongoing community involvement in planning process</w:t>
            </w:r>
          </w:p>
          <w:p w14:paraId="29EB59F9" w14:textId="17957DA4" w:rsidR="007606F5" w:rsidRPr="00F5177A" w:rsidRDefault="007606F5" w:rsidP="00F5177A">
            <w:pPr>
              <w:pStyle w:val="SIText"/>
            </w:pPr>
            <w:r w:rsidRPr="00CF2232">
              <w:t xml:space="preserve">3.4 Provide guidance </w:t>
            </w:r>
            <w:r w:rsidR="0091731B">
              <w:t xml:space="preserve">and support </w:t>
            </w:r>
            <w:r w:rsidRPr="00CF2232">
              <w:t xml:space="preserve">to </w:t>
            </w:r>
            <w:r w:rsidR="0091731B" w:rsidRPr="00F5177A">
              <w:t>community</w:t>
            </w:r>
            <w:r w:rsidRPr="0091731B">
              <w:t xml:space="preserve"> </w:t>
            </w:r>
            <w:r w:rsidRPr="00CF2232">
              <w:t xml:space="preserve">to address </w:t>
            </w:r>
            <w:r w:rsidR="0091731B">
              <w:t>feedback</w:t>
            </w:r>
          </w:p>
          <w:p w14:paraId="44E77E06" w14:textId="5D01A975" w:rsidR="007606F5" w:rsidRPr="007606F5" w:rsidRDefault="007606F5" w:rsidP="00F5177A">
            <w:pPr>
              <w:pStyle w:val="SIText"/>
            </w:pPr>
            <w:r w:rsidRPr="00F5177A">
              <w:t>3.5 Select and apply community consultation methods and document results</w:t>
            </w:r>
          </w:p>
        </w:tc>
      </w:tr>
      <w:tr w:rsidR="007606F5" w:rsidRPr="00963A46" w14:paraId="74EB88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999367" w14:textId="77777777" w:rsidR="007606F5" w:rsidRPr="007606F5" w:rsidRDefault="007606F5" w:rsidP="007606F5">
            <w:r w:rsidRPr="007606F5">
              <w:lastRenderedPageBreak/>
              <w:t>4.</w:t>
            </w:r>
            <w:r>
              <w:t xml:space="preserve"> </w:t>
            </w:r>
            <w:r w:rsidRPr="007606F5">
              <w:t>Identify required strategies</w:t>
            </w:r>
          </w:p>
        </w:tc>
        <w:tc>
          <w:tcPr>
            <w:tcW w:w="3604" w:type="pct"/>
            <w:shd w:val="clear" w:color="auto" w:fill="auto"/>
          </w:tcPr>
          <w:p w14:paraId="4DB8C4A3" w14:textId="23CEE624" w:rsidR="007606F5" w:rsidRPr="007606F5" w:rsidRDefault="007606F5" w:rsidP="007606F5">
            <w:r w:rsidRPr="007606F5">
              <w:t>4.1</w:t>
            </w:r>
            <w:r>
              <w:t xml:space="preserve"> </w:t>
            </w:r>
            <w:r w:rsidRPr="007606F5">
              <w:t xml:space="preserve">Develop steps required to implement </w:t>
            </w:r>
            <w:r w:rsidR="0091731B">
              <w:t xml:space="preserve">suitable </w:t>
            </w:r>
            <w:r w:rsidRPr="007606F5">
              <w:t xml:space="preserve">strategies </w:t>
            </w:r>
          </w:p>
          <w:p w14:paraId="445C828C" w14:textId="4E00A3A8" w:rsidR="007606F5" w:rsidRPr="007606F5" w:rsidRDefault="007606F5" w:rsidP="007606F5">
            <w:r w:rsidRPr="007606F5">
              <w:t>4.2</w:t>
            </w:r>
            <w:r>
              <w:t xml:space="preserve"> </w:t>
            </w:r>
            <w:r w:rsidR="0091731B">
              <w:t>F</w:t>
            </w:r>
            <w:r w:rsidRPr="007606F5">
              <w:t xml:space="preserve">ormulate strategies and make available to </w:t>
            </w:r>
            <w:r w:rsidR="0091731B">
              <w:t>stakeholders</w:t>
            </w:r>
            <w:r w:rsidRPr="007606F5">
              <w:t xml:space="preserve"> for comment</w:t>
            </w:r>
          </w:p>
          <w:p w14:paraId="2C090CD4" w14:textId="09933A34" w:rsidR="007606F5" w:rsidRPr="007606F5" w:rsidRDefault="007606F5" w:rsidP="007606F5">
            <w:r w:rsidRPr="007606F5">
              <w:t>4.3</w:t>
            </w:r>
            <w:r>
              <w:t xml:space="preserve"> </w:t>
            </w:r>
            <w:r w:rsidRPr="007606F5">
              <w:t xml:space="preserve">Develop strategies in consultation with </w:t>
            </w:r>
            <w:r w:rsidR="00CF2232">
              <w:t>stakeholders</w:t>
            </w:r>
          </w:p>
          <w:p w14:paraId="723DDDEE" w14:textId="77777777" w:rsidR="007606F5" w:rsidRPr="007606F5" w:rsidRDefault="007606F5" w:rsidP="007606F5">
            <w:r w:rsidRPr="007606F5">
              <w:t>4.4</w:t>
            </w:r>
            <w:r>
              <w:t xml:space="preserve"> </w:t>
            </w:r>
            <w:r w:rsidRPr="007606F5">
              <w:t>Recognise and document opportunities and constraints to implementation</w:t>
            </w:r>
          </w:p>
          <w:p w14:paraId="4A77E726" w14:textId="2D1E11E9" w:rsidR="007606F5" w:rsidRPr="007606F5" w:rsidRDefault="007606F5" w:rsidP="00CF2232">
            <w:r w:rsidRPr="007606F5">
              <w:t>4.5</w:t>
            </w:r>
            <w:r>
              <w:t xml:space="preserve"> </w:t>
            </w:r>
            <w:r w:rsidR="00CF2232">
              <w:t>Record</w:t>
            </w:r>
            <w:r w:rsidR="00CF2232" w:rsidRPr="007606F5">
              <w:t xml:space="preserve"> </w:t>
            </w:r>
            <w:r w:rsidRPr="007606F5">
              <w:t>approaches</w:t>
            </w:r>
            <w:r w:rsidR="00CF2232">
              <w:t xml:space="preserve">, </w:t>
            </w:r>
            <w:r w:rsidRPr="007606F5">
              <w:t xml:space="preserve">methods and </w:t>
            </w:r>
            <w:r w:rsidR="00CF2232">
              <w:t xml:space="preserve">refinements for historical reference according to workplace procedures </w:t>
            </w:r>
          </w:p>
        </w:tc>
      </w:tr>
      <w:tr w:rsidR="007606F5" w:rsidRPr="00963A46" w14:paraId="66F25B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CE4B9D" w14:textId="77777777" w:rsidR="007606F5" w:rsidRPr="007606F5" w:rsidRDefault="007606F5" w:rsidP="007606F5">
            <w:r w:rsidRPr="007606F5">
              <w:t>5.</w:t>
            </w:r>
            <w:r>
              <w:t xml:space="preserve"> </w:t>
            </w:r>
            <w:r w:rsidRPr="007606F5">
              <w:t>Design organisational structures</w:t>
            </w:r>
          </w:p>
        </w:tc>
        <w:tc>
          <w:tcPr>
            <w:tcW w:w="3604" w:type="pct"/>
            <w:shd w:val="clear" w:color="auto" w:fill="auto"/>
          </w:tcPr>
          <w:p w14:paraId="27377C36" w14:textId="169C23FF" w:rsidR="007606F5" w:rsidRPr="007606F5" w:rsidRDefault="007606F5" w:rsidP="007606F5">
            <w:r w:rsidRPr="007606F5">
              <w:t>5.1</w:t>
            </w:r>
            <w:r>
              <w:t xml:space="preserve"> </w:t>
            </w:r>
            <w:r w:rsidRPr="007606F5">
              <w:t xml:space="preserve">Provide assistance to </w:t>
            </w:r>
            <w:r w:rsidR="00CF2232">
              <w:t>community</w:t>
            </w:r>
            <w:r w:rsidR="00CF2232" w:rsidRPr="007606F5">
              <w:t xml:space="preserve"> </w:t>
            </w:r>
            <w:r w:rsidR="00FB6E94">
              <w:t>to</w:t>
            </w:r>
            <w:r w:rsidR="00FB6E94" w:rsidRPr="007606F5">
              <w:t xml:space="preserve"> </w:t>
            </w:r>
            <w:r w:rsidRPr="007606F5">
              <w:t xml:space="preserve">design mechanisms and actions to address </w:t>
            </w:r>
            <w:r w:rsidR="00FB6E94">
              <w:t>community business</w:t>
            </w:r>
          </w:p>
          <w:p w14:paraId="16A4E39C" w14:textId="3760626A" w:rsidR="007606F5" w:rsidRPr="007606F5" w:rsidRDefault="007606F5" w:rsidP="007606F5">
            <w:r w:rsidRPr="007606F5">
              <w:t>5.2</w:t>
            </w:r>
            <w:r>
              <w:t xml:space="preserve"> </w:t>
            </w:r>
            <w:r w:rsidRPr="007606F5">
              <w:t xml:space="preserve">Contribute to development of policies and processes to facilitate </w:t>
            </w:r>
            <w:r w:rsidR="00CF2232">
              <w:t>community stakeholder</w:t>
            </w:r>
            <w:r w:rsidR="00CF2232" w:rsidRPr="007606F5">
              <w:t xml:space="preserve"> </w:t>
            </w:r>
            <w:r w:rsidR="00FB6E94">
              <w:t>activity</w:t>
            </w:r>
          </w:p>
          <w:p w14:paraId="4EBC8FCB" w14:textId="35264404" w:rsidR="007606F5" w:rsidRPr="007606F5" w:rsidRDefault="007606F5" w:rsidP="007606F5">
            <w:r w:rsidRPr="007606F5">
              <w:t>5.3</w:t>
            </w:r>
            <w:r>
              <w:t xml:space="preserve"> </w:t>
            </w:r>
            <w:r w:rsidR="00185701">
              <w:t>M</w:t>
            </w:r>
            <w:r w:rsidR="00185701" w:rsidRPr="007606F5">
              <w:t xml:space="preserve">otivate </w:t>
            </w:r>
            <w:r w:rsidR="00185701" w:rsidRPr="00185701">
              <w:t>community and stakeholders to work cooperatively</w:t>
            </w:r>
            <w:r w:rsidR="00185701" w:rsidRPr="00185701" w:rsidDel="00185701">
              <w:t xml:space="preserve"> </w:t>
            </w:r>
            <w:r w:rsidR="00185701">
              <w:t xml:space="preserve">through effective communication and </w:t>
            </w:r>
            <w:r w:rsidRPr="007606F5">
              <w:t>interpersonal skills</w:t>
            </w:r>
          </w:p>
          <w:p w14:paraId="32E53A76" w14:textId="180C1816" w:rsidR="007606F5" w:rsidRPr="007606F5" w:rsidRDefault="007606F5" w:rsidP="007606F5">
            <w:r w:rsidRPr="007606F5">
              <w:t>5.4</w:t>
            </w:r>
            <w:r>
              <w:t xml:space="preserve"> </w:t>
            </w:r>
            <w:r w:rsidRPr="007606F5">
              <w:t xml:space="preserve">Develop operational arrangements to facilitate </w:t>
            </w:r>
            <w:r w:rsidR="00FB6E94">
              <w:t>community</w:t>
            </w:r>
            <w:r w:rsidR="00FB6E94" w:rsidRPr="007606F5">
              <w:t xml:space="preserve"> </w:t>
            </w:r>
            <w:r w:rsidRPr="007606F5">
              <w:t>processes</w:t>
            </w:r>
          </w:p>
          <w:p w14:paraId="1F0080EF" w14:textId="0680CDF6" w:rsidR="007606F5" w:rsidRPr="007606F5" w:rsidRDefault="007606F5" w:rsidP="007606F5">
            <w:r w:rsidRPr="007606F5">
              <w:t>5.5</w:t>
            </w:r>
            <w:r>
              <w:t xml:space="preserve"> </w:t>
            </w:r>
            <w:r w:rsidRPr="007606F5">
              <w:t xml:space="preserve">Assist </w:t>
            </w:r>
            <w:r w:rsidR="00FB6E94">
              <w:t>community</w:t>
            </w:r>
            <w:r w:rsidRPr="007606F5">
              <w:t xml:space="preserve"> to identify additional assistance and resources </w:t>
            </w:r>
            <w:r w:rsidR="00FB6E94">
              <w:t>according to community requirements</w:t>
            </w:r>
          </w:p>
          <w:p w14:paraId="715F0FE9" w14:textId="77777777" w:rsidR="007606F5" w:rsidRPr="007606F5" w:rsidRDefault="007606F5" w:rsidP="007606F5">
            <w:r w:rsidRPr="007606F5">
              <w:t>5.6</w:t>
            </w:r>
            <w:r>
              <w:t xml:space="preserve"> </w:t>
            </w:r>
            <w:r w:rsidRPr="007606F5">
              <w:t>Contribute to organisational or management strategies for coordination of multiple activities and initiatives</w:t>
            </w:r>
          </w:p>
        </w:tc>
      </w:tr>
      <w:tr w:rsidR="007606F5" w:rsidRPr="00963A46" w14:paraId="1DB9AA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B0E375" w14:textId="77777777" w:rsidR="007606F5" w:rsidRPr="007606F5" w:rsidRDefault="007606F5" w:rsidP="007606F5">
            <w:r w:rsidRPr="007606F5">
              <w:t>6.</w:t>
            </w:r>
            <w:r>
              <w:t xml:space="preserve"> </w:t>
            </w:r>
            <w:r w:rsidRPr="007606F5">
              <w:t>Document community and bioregional development strategy</w:t>
            </w:r>
          </w:p>
        </w:tc>
        <w:tc>
          <w:tcPr>
            <w:tcW w:w="3604" w:type="pct"/>
            <w:shd w:val="clear" w:color="auto" w:fill="auto"/>
          </w:tcPr>
          <w:p w14:paraId="6F12E867" w14:textId="7B64C805" w:rsidR="007606F5" w:rsidRPr="007606F5" w:rsidRDefault="007606F5" w:rsidP="007606F5">
            <w:r w:rsidRPr="007606F5">
              <w:t>6.1</w:t>
            </w:r>
            <w:r>
              <w:t xml:space="preserve"> </w:t>
            </w:r>
            <w:r w:rsidR="00C80F7E">
              <w:t xml:space="preserve">Validate </w:t>
            </w:r>
            <w:r w:rsidR="00C80F7E" w:rsidRPr="007606F5">
              <w:t>evidence</w:t>
            </w:r>
            <w:r w:rsidR="00C80F7E" w:rsidRPr="00C80F7E" w:rsidDel="00457031">
              <w:t xml:space="preserve"> </w:t>
            </w:r>
            <w:r w:rsidR="00C80F7E">
              <w:t xml:space="preserve">used </w:t>
            </w:r>
            <w:r w:rsidR="00E32D1E">
              <w:t xml:space="preserve">to support </w:t>
            </w:r>
            <w:r w:rsidRPr="007606F5">
              <w:t xml:space="preserve">proposed strategies for sustainable community and bioregional development and transition </w:t>
            </w:r>
          </w:p>
          <w:p w14:paraId="436A9CA5" w14:textId="110134A2" w:rsidR="007606F5" w:rsidRPr="007606F5" w:rsidRDefault="007606F5" w:rsidP="007606F5">
            <w:r w:rsidRPr="007606F5">
              <w:t>6.2</w:t>
            </w:r>
            <w:r>
              <w:t xml:space="preserve"> </w:t>
            </w:r>
            <w:r w:rsidRPr="007606F5">
              <w:t xml:space="preserve">Confirm </w:t>
            </w:r>
            <w:r w:rsidR="00185701">
              <w:t xml:space="preserve">the implementation of </w:t>
            </w:r>
            <w:r w:rsidRPr="007606F5">
              <w:t xml:space="preserve">operational plans </w:t>
            </w:r>
            <w:r w:rsidR="00C80F7E">
              <w:t xml:space="preserve">according to developed </w:t>
            </w:r>
            <w:r w:rsidRPr="007606F5">
              <w:t>strategies</w:t>
            </w:r>
          </w:p>
          <w:p w14:paraId="6C084F10" w14:textId="7EB7C5A6" w:rsidR="007606F5" w:rsidRPr="007606F5" w:rsidRDefault="007606F5" w:rsidP="007606F5">
            <w:r w:rsidRPr="007606F5">
              <w:t>6.3</w:t>
            </w:r>
            <w:r>
              <w:t xml:space="preserve"> </w:t>
            </w:r>
            <w:r w:rsidR="00E32D1E">
              <w:t>D</w:t>
            </w:r>
            <w:r w:rsidRPr="007606F5">
              <w:t>ocument</w:t>
            </w:r>
            <w:r w:rsidR="00E32D1E">
              <w:t xml:space="preserve"> </w:t>
            </w:r>
            <w:r w:rsidR="00E32D1E" w:rsidRPr="007606F5">
              <w:t>community and bioregional development</w:t>
            </w:r>
            <w:r w:rsidR="00E32D1E" w:rsidRPr="00E32D1E">
              <w:t xml:space="preserve"> and transition </w:t>
            </w:r>
            <w:r w:rsidR="00E32D1E">
              <w:t>strategy according to workplace procedures</w:t>
            </w:r>
          </w:p>
          <w:p w14:paraId="15CE12F3" w14:textId="5F8A025B" w:rsidR="007606F5" w:rsidRPr="007606F5" w:rsidRDefault="007606F5" w:rsidP="00E32D1E">
            <w:r w:rsidRPr="007606F5">
              <w:t>6.4</w:t>
            </w:r>
            <w:r w:rsidR="00C80F7E">
              <w:t xml:space="preserve"> </w:t>
            </w:r>
            <w:r w:rsidRPr="007606F5">
              <w:t>Distribute</w:t>
            </w:r>
            <w:r w:rsidR="00C80F7E">
              <w:t xml:space="preserve"> </w:t>
            </w:r>
            <w:r w:rsidRPr="007606F5">
              <w:t>strateg</w:t>
            </w:r>
            <w:r w:rsidR="00C80F7E">
              <w:t>ic</w:t>
            </w:r>
            <w:r w:rsidRPr="007606F5">
              <w:t xml:space="preserve"> plan to </w:t>
            </w:r>
            <w:r w:rsidR="00C80F7E">
              <w:t>stakeholders</w:t>
            </w:r>
            <w:r w:rsidRPr="007606F5">
              <w:t xml:space="preserve"> and ensure effective communication of information</w:t>
            </w:r>
          </w:p>
        </w:tc>
      </w:tr>
    </w:tbl>
    <w:p w14:paraId="76D8639C" w14:textId="77777777" w:rsidR="005F771F" w:rsidRDefault="005F771F" w:rsidP="005F771F">
      <w:pPr>
        <w:pStyle w:val="SIText"/>
      </w:pPr>
    </w:p>
    <w:p w14:paraId="49DBD28E" w14:textId="77777777" w:rsidR="00F1480E" w:rsidRPr="00DD0726" w:rsidRDefault="00F1480E" w:rsidP="00F5177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D10907A" w14:textId="77777777" w:rsidTr="00CA2922">
        <w:trPr>
          <w:tblHeader/>
        </w:trPr>
        <w:tc>
          <w:tcPr>
            <w:tcW w:w="5000" w:type="pct"/>
            <w:gridSpan w:val="2"/>
          </w:tcPr>
          <w:p w14:paraId="112970E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DDCDCD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E645CDD" w14:textId="77777777" w:rsidTr="00CA2922">
        <w:trPr>
          <w:tblHeader/>
        </w:trPr>
        <w:tc>
          <w:tcPr>
            <w:tcW w:w="1396" w:type="pct"/>
          </w:tcPr>
          <w:p w14:paraId="1F835BAF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D61075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F148CD7" w14:textId="77777777" w:rsidTr="00CA2922">
        <w:tc>
          <w:tcPr>
            <w:tcW w:w="1396" w:type="pct"/>
          </w:tcPr>
          <w:p w14:paraId="4B4B8192" w14:textId="186A7E22" w:rsidR="00F1480E" w:rsidRPr="005404CB" w:rsidRDefault="00A132AF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B664FE9" w14:textId="06794649" w:rsidR="00F1480E" w:rsidRPr="005404CB" w:rsidRDefault="00A132AF" w:rsidP="005404CB">
            <w:pPr>
              <w:pStyle w:val="SIBulletList1"/>
            </w:pPr>
            <w:r w:rsidRPr="00A132AF">
              <w:t xml:space="preserve">Prepare detailed </w:t>
            </w:r>
            <w:r>
              <w:t xml:space="preserve">strategic </w:t>
            </w:r>
            <w:r w:rsidRPr="00A132AF">
              <w:t>planning documentation demonstrating advanced writing skills by selecting appropriate conventions and stylistic devices</w:t>
            </w:r>
            <w:r>
              <w:t>, plans and diagrams</w:t>
            </w:r>
            <w:r w:rsidRPr="00A132AF">
              <w:t xml:space="preserve"> to express precise meaning to </w:t>
            </w:r>
            <w:r>
              <w:t>key stakeholders</w:t>
            </w:r>
            <w:r w:rsidRPr="00A132AF" w:rsidDel="001C4A9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of bioregional development</w:t>
            </w:r>
          </w:p>
        </w:tc>
      </w:tr>
      <w:tr w:rsidR="00F1480E" w:rsidRPr="00336FCA" w:rsidDel="00423CB2" w14:paraId="7AAC8318" w14:textId="77777777" w:rsidTr="00CA2922">
        <w:tc>
          <w:tcPr>
            <w:tcW w:w="1396" w:type="pct"/>
          </w:tcPr>
          <w:p w14:paraId="426BDCDC" w14:textId="6A83CD08" w:rsidR="00F1480E" w:rsidRPr="005404CB" w:rsidRDefault="00A132AF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615BAD0" w14:textId="287CA8EC" w:rsidR="00F1480E" w:rsidRPr="005404CB" w:rsidRDefault="00A132AF" w:rsidP="005404CB">
            <w:pPr>
              <w:pStyle w:val="SIBulletList1"/>
              <w:rPr>
                <w:rFonts w:eastAsia="Calibri"/>
              </w:rPr>
            </w:pPr>
            <w:r w:rsidRPr="00A132AF">
              <w:t>Demonstrate high level communication skills when dealing with community members with diverse cultural and linguistic skills</w:t>
            </w:r>
          </w:p>
        </w:tc>
      </w:tr>
    </w:tbl>
    <w:p w14:paraId="1C613FE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21F969A" w14:textId="77777777" w:rsidTr="00F33FF2">
        <w:tc>
          <w:tcPr>
            <w:tcW w:w="5000" w:type="pct"/>
            <w:gridSpan w:val="4"/>
          </w:tcPr>
          <w:p w14:paraId="59DDEED0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4DB829D" w14:textId="77777777" w:rsidTr="00F33FF2">
        <w:tc>
          <w:tcPr>
            <w:tcW w:w="1028" w:type="pct"/>
          </w:tcPr>
          <w:p w14:paraId="00E16126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158A20E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04DD638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51FED3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EA345A3" w14:textId="77777777" w:rsidTr="00F33FF2">
        <w:tc>
          <w:tcPr>
            <w:tcW w:w="1028" w:type="pct"/>
          </w:tcPr>
          <w:p w14:paraId="442E86A5" w14:textId="435D23F5" w:rsidR="00041E59" w:rsidRPr="005404CB" w:rsidRDefault="009C5EE0">
            <w:pPr>
              <w:pStyle w:val="SIText"/>
            </w:pPr>
            <w:r>
              <w:lastRenderedPageBreak/>
              <w:t>AHCPER6X</w:t>
            </w:r>
            <w:r w:rsidR="00F5177A">
              <w:t>3</w:t>
            </w:r>
            <w:r>
              <w:t xml:space="preserve"> </w:t>
            </w:r>
            <w:r w:rsidRPr="009C5EE0">
              <w:t>Prepare a sustainable community and bioregional development strategy</w:t>
            </w:r>
          </w:p>
        </w:tc>
        <w:tc>
          <w:tcPr>
            <w:tcW w:w="1105" w:type="pct"/>
          </w:tcPr>
          <w:p w14:paraId="47F037F7" w14:textId="78DD23E5" w:rsidR="00041E59" w:rsidRPr="005404CB" w:rsidRDefault="00041E59">
            <w:pPr>
              <w:pStyle w:val="SIText"/>
            </w:pPr>
          </w:p>
        </w:tc>
        <w:tc>
          <w:tcPr>
            <w:tcW w:w="1251" w:type="pct"/>
          </w:tcPr>
          <w:p w14:paraId="5AAF9649" w14:textId="77777777" w:rsidR="00F5177A" w:rsidRDefault="00F5177A" w:rsidP="007606F5">
            <w:pPr>
              <w:pStyle w:val="SIText"/>
            </w:pPr>
          </w:p>
          <w:p w14:paraId="659FD845" w14:textId="7EC4B062" w:rsidR="00041E59" w:rsidRPr="005404CB" w:rsidRDefault="00F5177A" w:rsidP="007606F5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038AB3B" w14:textId="67394C43" w:rsidR="007606F5" w:rsidRPr="005404CB" w:rsidRDefault="007606F5" w:rsidP="007606F5">
            <w:pPr>
              <w:pStyle w:val="SIText"/>
            </w:pPr>
          </w:p>
          <w:p w14:paraId="590DB9F1" w14:textId="1F403F2F" w:rsidR="00916CD7" w:rsidRPr="005404CB" w:rsidRDefault="00F5177A" w:rsidP="007606F5">
            <w:pPr>
              <w:pStyle w:val="SIText"/>
            </w:pPr>
            <w:r>
              <w:t>No equivalent unit</w:t>
            </w:r>
          </w:p>
        </w:tc>
      </w:tr>
    </w:tbl>
    <w:p w14:paraId="58B37E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0E9B5BA" w14:textId="77777777" w:rsidTr="00CA2922">
        <w:tc>
          <w:tcPr>
            <w:tcW w:w="1396" w:type="pct"/>
            <w:shd w:val="clear" w:color="auto" w:fill="auto"/>
          </w:tcPr>
          <w:p w14:paraId="7905A0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7EFADC1" w14:textId="77777777" w:rsidR="00F1480E" w:rsidRPr="005404CB" w:rsidRDefault="007606F5" w:rsidP="007606F5">
            <w:r w:rsidRPr="007606F5">
              <w:t xml:space="preserve">Companion Volumes, including Implementation Guides, are available at </w:t>
            </w:r>
            <w:proofErr w:type="spellStart"/>
            <w:r w:rsidRPr="007606F5">
              <w:t>VETNet</w:t>
            </w:r>
            <w:proofErr w:type="spellEnd"/>
            <w:r w:rsidRPr="007606F5">
              <w:t xml:space="preserve">: https://vetnet.gov.au/Pages/TrainingDocs.aspx?q=c6399549-9c62-4a5e-bf1a-524b2322cf72 </w:t>
            </w:r>
          </w:p>
        </w:tc>
      </w:tr>
    </w:tbl>
    <w:p w14:paraId="50EDA0FF" w14:textId="77777777" w:rsidR="00F1480E" w:rsidRDefault="00F1480E" w:rsidP="005F771F">
      <w:pPr>
        <w:pStyle w:val="SIText"/>
      </w:pPr>
    </w:p>
    <w:p w14:paraId="47463D5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3F60E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CACF3BF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420FD3DB" w14:textId="39B5448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66678" w:rsidRPr="00D66678">
              <w:t>AHCPER6X3 Prepare a sustainable community and bioregional development strategy</w:t>
            </w:r>
          </w:p>
        </w:tc>
      </w:tr>
      <w:tr w:rsidR="00556C4C" w:rsidRPr="00A55106" w14:paraId="64D7CBB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E768BA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47B13D0C" w14:textId="77777777" w:rsidTr="00113678">
        <w:tc>
          <w:tcPr>
            <w:tcW w:w="5000" w:type="pct"/>
            <w:gridSpan w:val="2"/>
            <w:shd w:val="clear" w:color="auto" w:fill="auto"/>
          </w:tcPr>
          <w:p w14:paraId="45B04EEE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17D0D38F" w14:textId="77777777" w:rsidR="0026394F" w:rsidRDefault="0026394F" w:rsidP="005404CB">
            <w:pPr>
              <w:pStyle w:val="SIText"/>
            </w:pPr>
          </w:p>
          <w:p w14:paraId="4150D949" w14:textId="7A133573" w:rsidR="007A300D" w:rsidRDefault="007A300D" w:rsidP="005404CB">
            <w:pPr>
              <w:pStyle w:val="SIText"/>
            </w:pPr>
            <w:r w:rsidRPr="005404CB">
              <w:t xml:space="preserve">There must be evidence that the individual has </w:t>
            </w:r>
            <w:r w:rsidR="009C5EE0">
              <w:t xml:space="preserve">on at least one occasion, prepared </w:t>
            </w:r>
            <w:r w:rsidR="009C5EE0" w:rsidRPr="009C5EE0">
              <w:t>a sustainable community and bioregional development strategy</w:t>
            </w:r>
            <w:r w:rsidR="009C5EE0">
              <w:t xml:space="preserve"> and has</w:t>
            </w:r>
            <w:r w:rsidRPr="005404CB">
              <w:t>:</w:t>
            </w:r>
          </w:p>
          <w:p w14:paraId="55AC922C" w14:textId="195B212C" w:rsidR="007606F5" w:rsidRPr="007606F5" w:rsidRDefault="009C5EE0" w:rsidP="007606F5">
            <w:pPr>
              <w:pStyle w:val="SIBulletList1"/>
            </w:pPr>
            <w:r>
              <w:t xml:space="preserve">investigated and analysed community characteristics, structure and needs and </w:t>
            </w:r>
            <w:r w:rsidR="007606F5" w:rsidRPr="007606F5">
              <w:t>prepare</w:t>
            </w:r>
            <w:r>
              <w:t>d</w:t>
            </w:r>
            <w:r w:rsidR="007606F5" w:rsidRPr="007606F5">
              <w:t xml:space="preserve"> a brief</w:t>
            </w:r>
            <w:r>
              <w:t xml:space="preserve"> for a strategy</w:t>
            </w:r>
          </w:p>
          <w:p w14:paraId="6D3FCB59" w14:textId="3AB68DB2" w:rsidR="007606F5" w:rsidRPr="007606F5" w:rsidRDefault="007606F5" w:rsidP="007606F5">
            <w:pPr>
              <w:pStyle w:val="SIBulletList1"/>
            </w:pPr>
            <w:r w:rsidRPr="007606F5">
              <w:t>consult</w:t>
            </w:r>
            <w:r w:rsidR="009C5EE0">
              <w:t xml:space="preserve">ed community stakeholders </w:t>
            </w:r>
            <w:r w:rsidR="004A2737">
              <w:t>and planned processes to ensure effective communication</w:t>
            </w:r>
          </w:p>
          <w:p w14:paraId="436914B6" w14:textId="65FEE9DD" w:rsidR="007606F5" w:rsidRDefault="007606F5" w:rsidP="007606F5">
            <w:pPr>
              <w:pStyle w:val="SIBulletList1"/>
            </w:pPr>
            <w:r w:rsidRPr="007606F5">
              <w:t>identif</w:t>
            </w:r>
            <w:r w:rsidR="004A2737">
              <w:t>ied</w:t>
            </w:r>
            <w:r w:rsidRPr="007606F5">
              <w:t xml:space="preserve"> strategies</w:t>
            </w:r>
            <w:r w:rsidR="004A2737">
              <w:t xml:space="preserve"> suitable for community objectives and outcomes</w:t>
            </w:r>
          </w:p>
          <w:p w14:paraId="314C5BDD" w14:textId="19CA5EDF" w:rsidR="007606F5" w:rsidRPr="007606F5" w:rsidRDefault="007606F5" w:rsidP="007606F5">
            <w:pPr>
              <w:pStyle w:val="SIBulletList1"/>
            </w:pPr>
            <w:r w:rsidRPr="007606F5">
              <w:t>design</w:t>
            </w:r>
            <w:r w:rsidR="004A2737">
              <w:t>ed</w:t>
            </w:r>
            <w:r w:rsidRPr="007606F5">
              <w:t xml:space="preserve"> organisational structures</w:t>
            </w:r>
            <w:r w:rsidR="004A2737">
              <w:t xml:space="preserve"> to </w:t>
            </w:r>
            <w:r w:rsidR="00832F23">
              <w:t>support strategic outcomes</w:t>
            </w:r>
          </w:p>
          <w:p w14:paraId="596D0DA4" w14:textId="311054BA" w:rsidR="00556C4C" w:rsidRPr="005404CB" w:rsidRDefault="007606F5" w:rsidP="007606F5">
            <w:pPr>
              <w:pStyle w:val="SIBulletList1"/>
            </w:pPr>
            <w:r w:rsidRPr="007606F5">
              <w:t>document</w:t>
            </w:r>
            <w:r w:rsidR="004A2737">
              <w:t>ed</w:t>
            </w:r>
            <w:r w:rsidRPr="007606F5">
              <w:t xml:space="preserve"> a community and bioregional development strategy</w:t>
            </w:r>
            <w:r w:rsidR="00A543B0">
              <w:t>.</w:t>
            </w:r>
          </w:p>
        </w:tc>
      </w:tr>
    </w:tbl>
    <w:p w14:paraId="757FC17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DE31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2EA0D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DC64917" w14:textId="77777777" w:rsidTr="00CA2922">
        <w:tc>
          <w:tcPr>
            <w:tcW w:w="5000" w:type="pct"/>
            <w:shd w:val="clear" w:color="auto" w:fill="auto"/>
          </w:tcPr>
          <w:p w14:paraId="4B0AAA5C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733671B2" w14:textId="77777777" w:rsidR="00A543B0" w:rsidRPr="00A543B0" w:rsidRDefault="00A543B0" w:rsidP="00A543B0">
            <w:pPr>
              <w:pStyle w:val="SIBulletList1"/>
            </w:pPr>
            <w:r w:rsidRPr="00A543B0">
              <w:t>permaculture principles and practices related to bioregional development</w:t>
            </w:r>
          </w:p>
          <w:p w14:paraId="0AB4B78C" w14:textId="77777777" w:rsidR="00A543B0" w:rsidRPr="00A543B0" w:rsidRDefault="00A543B0" w:rsidP="00A543B0">
            <w:pPr>
              <w:pStyle w:val="SIBulletList1"/>
            </w:pPr>
            <w:r w:rsidRPr="00A543B0">
              <w:t>bioregional analysis and development</w:t>
            </w:r>
          </w:p>
          <w:p w14:paraId="51F22F54" w14:textId="70986E6D" w:rsidR="00A543B0" w:rsidRPr="00A543B0" w:rsidRDefault="00404E19" w:rsidP="00A543B0">
            <w:pPr>
              <w:pStyle w:val="SIBulletList1"/>
            </w:pPr>
            <w:r>
              <w:t xml:space="preserve">community responses to </w:t>
            </w:r>
            <w:r w:rsidR="00A543B0" w:rsidRPr="00A543B0">
              <w:t>climate change, Peak Oil and resource depletion</w:t>
            </w:r>
          </w:p>
          <w:p w14:paraId="2CB2D990" w14:textId="27162275" w:rsidR="0045024B" w:rsidDel="00B1313F" w:rsidRDefault="00404E19" w:rsidP="00B1313F">
            <w:pPr>
              <w:pStyle w:val="SIBulletList1"/>
              <w:rPr>
                <w:del w:id="0" w:author="Ron" w:date="2022-04-06T16:39:00Z"/>
              </w:rPr>
              <w:pPrChange w:id="1" w:author="Ron" w:date="2022-04-06T16:39:00Z">
                <w:pPr>
                  <w:pStyle w:val="SIBulletList1"/>
                </w:pPr>
              </w:pPrChange>
            </w:pPr>
            <w:r>
              <w:t xml:space="preserve">types of </w:t>
            </w:r>
            <w:r w:rsidR="00A543B0" w:rsidRPr="00A543B0">
              <w:t>community or bioregional development strategies</w:t>
            </w:r>
            <w:del w:id="2" w:author="Ron" w:date="2022-04-06T16:39:00Z">
              <w:r w:rsidR="0045024B" w:rsidDel="00B1313F">
                <w:delText>, including:</w:delText>
              </w:r>
            </w:del>
          </w:p>
          <w:p w14:paraId="41EE4A80" w14:textId="0808DF07" w:rsidR="00A543B0" w:rsidRPr="00A543B0" w:rsidDel="00B1313F" w:rsidRDefault="0045024B" w:rsidP="00B1313F">
            <w:pPr>
              <w:pStyle w:val="SIBulletList1"/>
              <w:rPr>
                <w:del w:id="3" w:author="Ron" w:date="2022-04-06T16:39:00Z"/>
              </w:rPr>
              <w:pPrChange w:id="4" w:author="Ron" w:date="2022-04-06T16:39:00Z">
                <w:pPr>
                  <w:pStyle w:val="SIBulletList2"/>
                </w:pPr>
              </w:pPrChange>
            </w:pPr>
            <w:del w:id="5" w:author="Ron" w:date="2022-04-06T16:39:00Z">
              <w:r w:rsidDel="00B1313F">
                <w:delText>T</w:delText>
              </w:r>
              <w:r w:rsidR="00A543B0" w:rsidRPr="00A543B0" w:rsidDel="00B1313F">
                <w:delText>ransition Towns</w:delText>
              </w:r>
            </w:del>
          </w:p>
          <w:p w14:paraId="6DACF56D" w14:textId="37263CFB" w:rsidR="00A543B0" w:rsidRPr="00A543B0" w:rsidDel="00B1313F" w:rsidRDefault="00A543B0" w:rsidP="00B1313F">
            <w:pPr>
              <w:pStyle w:val="SIBulletList1"/>
              <w:rPr>
                <w:del w:id="6" w:author="Ron" w:date="2022-04-06T16:39:00Z"/>
              </w:rPr>
              <w:pPrChange w:id="7" w:author="Ron" w:date="2022-04-06T16:39:00Z">
                <w:pPr>
                  <w:pStyle w:val="SIBulletList2"/>
                </w:pPr>
              </w:pPrChange>
            </w:pPr>
            <w:del w:id="8" w:author="Ron" w:date="2022-04-06T16:39:00Z">
              <w:r w:rsidRPr="00A543B0" w:rsidDel="00B1313F">
                <w:delText>reducing the ecological ‘footprint’ of individuals, organisations or the community</w:delText>
              </w:r>
            </w:del>
          </w:p>
          <w:p w14:paraId="6638FE26" w14:textId="4F1B6F4E" w:rsidR="00A543B0" w:rsidRPr="00A543B0" w:rsidDel="00B1313F" w:rsidRDefault="00A543B0" w:rsidP="00B1313F">
            <w:pPr>
              <w:pStyle w:val="SIBulletList1"/>
              <w:rPr>
                <w:del w:id="9" w:author="Ron" w:date="2022-04-06T16:39:00Z"/>
              </w:rPr>
              <w:pPrChange w:id="10" w:author="Ron" w:date="2022-04-06T16:39:00Z">
                <w:pPr>
                  <w:pStyle w:val="SIBulletList2"/>
                </w:pPr>
              </w:pPrChange>
            </w:pPr>
            <w:del w:id="11" w:author="Ron" w:date="2022-04-06T16:39:00Z">
              <w:r w:rsidRPr="00A543B0" w:rsidDel="00B1313F">
                <w:delText>influencing government policy</w:delText>
              </w:r>
              <w:r w:rsidR="0045024B" w:rsidDel="00B1313F">
                <w:delText xml:space="preserve"> or </w:delText>
              </w:r>
              <w:r w:rsidRPr="00A543B0" w:rsidDel="00B1313F">
                <w:delText>business practices</w:delText>
              </w:r>
            </w:del>
          </w:p>
          <w:p w14:paraId="0CB1F71F" w14:textId="4901D5F9" w:rsidR="00A543B0" w:rsidRPr="00A543B0" w:rsidDel="00B1313F" w:rsidRDefault="00A543B0" w:rsidP="00B1313F">
            <w:pPr>
              <w:pStyle w:val="SIBulletList1"/>
              <w:rPr>
                <w:del w:id="12" w:author="Ron" w:date="2022-04-06T16:39:00Z"/>
              </w:rPr>
              <w:pPrChange w:id="13" w:author="Ron" w:date="2022-04-06T16:39:00Z">
                <w:pPr>
                  <w:pStyle w:val="SIBulletList2"/>
                </w:pPr>
              </w:pPrChange>
            </w:pPr>
            <w:del w:id="14" w:author="Ron" w:date="2022-04-06T16:39:00Z">
              <w:r w:rsidRPr="00A543B0" w:rsidDel="00B1313F">
                <w:delText>environmental, water catchment and natural resource conservation projects</w:delText>
              </w:r>
            </w:del>
          </w:p>
          <w:p w14:paraId="22621A1C" w14:textId="05899C6F" w:rsidR="00A543B0" w:rsidRPr="00A543B0" w:rsidDel="00B1313F" w:rsidRDefault="00A543B0" w:rsidP="00B1313F">
            <w:pPr>
              <w:pStyle w:val="SIBulletList1"/>
              <w:rPr>
                <w:del w:id="15" w:author="Ron" w:date="2022-04-06T16:39:00Z"/>
              </w:rPr>
              <w:pPrChange w:id="16" w:author="Ron" w:date="2022-04-06T16:39:00Z">
                <w:pPr>
                  <w:pStyle w:val="SIBulletList2"/>
                </w:pPr>
              </w:pPrChange>
            </w:pPr>
            <w:del w:id="17" w:author="Ron" w:date="2022-04-06T16:39:00Z">
              <w:r w:rsidRPr="00A543B0" w:rsidDel="00B1313F">
                <w:delText xml:space="preserve">community economics and enterprise </w:delText>
              </w:r>
            </w:del>
          </w:p>
          <w:p w14:paraId="28906057" w14:textId="26569B80" w:rsidR="00A543B0" w:rsidRPr="00A543B0" w:rsidDel="00B1313F" w:rsidRDefault="00A543B0" w:rsidP="00B1313F">
            <w:pPr>
              <w:pStyle w:val="SIBulletList1"/>
              <w:rPr>
                <w:del w:id="18" w:author="Ron" w:date="2022-04-06T16:39:00Z"/>
              </w:rPr>
              <w:pPrChange w:id="19" w:author="Ron" w:date="2022-04-06T16:39:00Z">
                <w:pPr>
                  <w:pStyle w:val="SIBulletList2"/>
                </w:pPr>
              </w:pPrChange>
            </w:pPr>
            <w:del w:id="20" w:author="Ron" w:date="2022-04-06T16:39:00Z">
              <w:r w:rsidRPr="00A543B0" w:rsidDel="00B1313F">
                <w:delText>social and cultural programs</w:delText>
              </w:r>
            </w:del>
          </w:p>
          <w:p w14:paraId="45CCBDFA" w14:textId="635918EF" w:rsidR="00A543B0" w:rsidRPr="00A543B0" w:rsidDel="00B1313F" w:rsidRDefault="00A543B0" w:rsidP="00B1313F">
            <w:pPr>
              <w:pStyle w:val="SIBulletList1"/>
              <w:rPr>
                <w:del w:id="21" w:author="Ron" w:date="2022-04-06T16:39:00Z"/>
              </w:rPr>
              <w:pPrChange w:id="22" w:author="Ron" w:date="2022-04-06T16:39:00Z">
                <w:pPr>
                  <w:pStyle w:val="SIBulletList2"/>
                </w:pPr>
              </w:pPrChange>
            </w:pPr>
            <w:del w:id="23" w:author="Ron" w:date="2022-04-06T16:39:00Z">
              <w:r w:rsidRPr="00A543B0" w:rsidDel="00B1313F">
                <w:delText>housing and community development programs</w:delText>
              </w:r>
            </w:del>
          </w:p>
          <w:p w14:paraId="69DEF95C" w14:textId="6933F1F5" w:rsidR="00A543B0" w:rsidRPr="00A543B0" w:rsidDel="00B1313F" w:rsidRDefault="00A543B0" w:rsidP="00B1313F">
            <w:pPr>
              <w:pStyle w:val="SIBulletList1"/>
              <w:rPr>
                <w:del w:id="24" w:author="Ron" w:date="2022-04-06T16:39:00Z"/>
              </w:rPr>
              <w:pPrChange w:id="25" w:author="Ron" w:date="2022-04-06T16:39:00Z">
                <w:pPr>
                  <w:pStyle w:val="SIBulletList2"/>
                </w:pPr>
              </w:pPrChange>
            </w:pPr>
            <w:del w:id="26" w:author="Ron" w:date="2022-04-06T16:39:00Z">
              <w:r w:rsidRPr="00A543B0" w:rsidDel="00B1313F">
                <w:delText xml:space="preserve">community supported agriculture, organic and sustainable primary production </w:delText>
              </w:r>
            </w:del>
          </w:p>
          <w:p w14:paraId="2A113E07" w14:textId="1A9CA9A0" w:rsidR="00A543B0" w:rsidRPr="00A543B0" w:rsidDel="00B1313F" w:rsidRDefault="00A543B0" w:rsidP="00B1313F">
            <w:pPr>
              <w:pStyle w:val="SIBulletList1"/>
              <w:rPr>
                <w:del w:id="27" w:author="Ron" w:date="2022-04-06T16:39:00Z"/>
              </w:rPr>
              <w:pPrChange w:id="28" w:author="Ron" w:date="2022-04-06T16:39:00Z">
                <w:pPr>
                  <w:pStyle w:val="SIBulletList2"/>
                </w:pPr>
              </w:pPrChange>
            </w:pPr>
            <w:del w:id="29" w:author="Ron" w:date="2022-04-06T16:39:00Z">
              <w:r w:rsidRPr="00A543B0" w:rsidDel="00B1313F">
                <w:delText>energy descent plans</w:delText>
              </w:r>
            </w:del>
          </w:p>
          <w:p w14:paraId="7FC7895F" w14:textId="0E7A2927" w:rsidR="00A543B0" w:rsidRPr="00A543B0" w:rsidDel="00B1313F" w:rsidRDefault="00A543B0" w:rsidP="00B1313F">
            <w:pPr>
              <w:pStyle w:val="SIBulletList1"/>
              <w:rPr>
                <w:del w:id="30" w:author="Ron" w:date="2022-04-06T16:39:00Z"/>
              </w:rPr>
              <w:pPrChange w:id="31" w:author="Ron" w:date="2022-04-06T16:39:00Z">
                <w:pPr>
                  <w:pStyle w:val="SIBulletList2"/>
                </w:pPr>
              </w:pPrChange>
            </w:pPr>
            <w:del w:id="32" w:author="Ron" w:date="2022-04-06T16:39:00Z">
              <w:r w:rsidRPr="00A543B0" w:rsidDel="00B1313F">
                <w:delText xml:space="preserve">renewable energy and technologies </w:delText>
              </w:r>
            </w:del>
          </w:p>
          <w:p w14:paraId="62AC17FF" w14:textId="485CF7E8" w:rsidR="00404E19" w:rsidRPr="00404E19" w:rsidDel="00B1313F" w:rsidRDefault="00A543B0" w:rsidP="00B1313F">
            <w:pPr>
              <w:pStyle w:val="SIBulletList1"/>
              <w:rPr>
                <w:del w:id="33" w:author="Ron" w:date="2022-04-06T16:39:00Z"/>
              </w:rPr>
              <w:pPrChange w:id="34" w:author="Ron" w:date="2022-04-06T16:39:00Z">
                <w:pPr>
                  <w:pStyle w:val="SIBulletList2"/>
                </w:pPr>
              </w:pPrChange>
            </w:pPr>
            <w:del w:id="35" w:author="Ron" w:date="2022-04-06T16:39:00Z">
              <w:r w:rsidRPr="00A543B0" w:rsidDel="00B1313F">
                <w:delText>greenhouse emission reduction</w:delText>
              </w:r>
              <w:r w:rsidR="00404E19" w:rsidDel="00B1313F">
                <w:delText xml:space="preserve">, </w:delText>
              </w:r>
              <w:r w:rsidRPr="00A543B0" w:rsidDel="00B1313F">
                <w:delText>sequestration</w:delText>
              </w:r>
              <w:r w:rsidR="00404E19" w:rsidDel="00B1313F">
                <w:delText xml:space="preserve"> or </w:delText>
              </w:r>
              <w:r w:rsidR="00404E19" w:rsidRPr="00A543B0" w:rsidDel="00B1313F">
                <w:delText>transition to a low-carbon/low-energy future</w:delText>
              </w:r>
            </w:del>
          </w:p>
          <w:p w14:paraId="5796F451" w14:textId="319F4F75" w:rsidR="00A543B0" w:rsidRPr="00A543B0" w:rsidRDefault="00A543B0" w:rsidP="00B1313F">
            <w:pPr>
              <w:pStyle w:val="SIBulletList1"/>
              <w:pPrChange w:id="36" w:author="Ron" w:date="2022-04-06T16:39:00Z">
                <w:pPr>
                  <w:pStyle w:val="SIBulletList2"/>
                </w:pPr>
              </w:pPrChange>
            </w:pPr>
            <w:del w:id="37" w:author="Ron" w:date="2022-04-06T16:39:00Z">
              <w:r w:rsidRPr="00A543B0" w:rsidDel="00B1313F">
                <w:delText>disaster preparedness, response and recovery</w:delText>
              </w:r>
            </w:del>
          </w:p>
          <w:p w14:paraId="5527A1A3" w14:textId="77777777" w:rsidR="00A543B0" w:rsidRPr="00A543B0" w:rsidRDefault="00A543B0" w:rsidP="00A543B0">
            <w:pPr>
              <w:pStyle w:val="SIBulletList1"/>
            </w:pPr>
            <w:r w:rsidRPr="00A543B0">
              <w:t>strategic planning framework</w:t>
            </w:r>
            <w:r>
              <w:t>,</w:t>
            </w:r>
            <w:r w:rsidRPr="00A543B0">
              <w:t xml:space="preserve"> including:</w:t>
            </w:r>
          </w:p>
          <w:p w14:paraId="6C70DEBA" w14:textId="77777777" w:rsidR="00A543B0" w:rsidRPr="00A543B0" w:rsidRDefault="00A543B0" w:rsidP="00A543B0">
            <w:pPr>
              <w:pStyle w:val="SIBulletList2"/>
            </w:pPr>
            <w:r w:rsidRPr="00A543B0">
              <w:t>core values</w:t>
            </w:r>
          </w:p>
          <w:p w14:paraId="411D70B8" w14:textId="77777777" w:rsidR="00A543B0" w:rsidRPr="00A543B0" w:rsidRDefault="00A543B0" w:rsidP="00A543B0">
            <w:pPr>
              <w:pStyle w:val="SIBulletList2"/>
            </w:pPr>
            <w:r w:rsidRPr="00A543B0">
              <w:t>vision</w:t>
            </w:r>
          </w:p>
          <w:p w14:paraId="217A1318" w14:textId="77777777" w:rsidR="00A543B0" w:rsidRPr="00A543B0" w:rsidRDefault="00A543B0" w:rsidP="00A543B0">
            <w:pPr>
              <w:pStyle w:val="SIBulletList2"/>
            </w:pPr>
            <w:r w:rsidRPr="00A543B0">
              <w:lastRenderedPageBreak/>
              <w:t>goals</w:t>
            </w:r>
          </w:p>
          <w:p w14:paraId="633B47CC" w14:textId="77777777" w:rsidR="00A543B0" w:rsidRPr="00A543B0" w:rsidRDefault="00A543B0" w:rsidP="00A543B0">
            <w:pPr>
              <w:pStyle w:val="SIBulletList2"/>
            </w:pPr>
            <w:r w:rsidRPr="00A543B0">
              <w:t>strategies</w:t>
            </w:r>
          </w:p>
          <w:p w14:paraId="743E5345" w14:textId="77777777" w:rsidR="00A543B0" w:rsidRPr="00A543B0" w:rsidRDefault="00A543B0" w:rsidP="00A543B0">
            <w:pPr>
              <w:pStyle w:val="SIBulletList2"/>
            </w:pPr>
            <w:r w:rsidRPr="00A543B0">
              <w:t>action plans</w:t>
            </w:r>
          </w:p>
          <w:p w14:paraId="160D6911" w14:textId="77777777" w:rsidR="00A543B0" w:rsidRPr="00A543B0" w:rsidRDefault="00A543B0" w:rsidP="00A543B0">
            <w:pPr>
              <w:pStyle w:val="SIBulletList2"/>
            </w:pPr>
            <w:r w:rsidRPr="00A543B0">
              <w:t>benchmarks</w:t>
            </w:r>
          </w:p>
          <w:p w14:paraId="1B847357" w14:textId="77777777" w:rsidR="00A543B0" w:rsidRPr="00A543B0" w:rsidRDefault="00A543B0" w:rsidP="00A543B0">
            <w:pPr>
              <w:pStyle w:val="SIBulletList2"/>
            </w:pPr>
            <w:r w:rsidRPr="00A543B0">
              <w:t>timelines</w:t>
            </w:r>
          </w:p>
          <w:p w14:paraId="7898F190" w14:textId="049B037C" w:rsidR="00A543B0" w:rsidRPr="00A543B0" w:rsidDel="00B1313F" w:rsidRDefault="00A543B0" w:rsidP="00B1313F">
            <w:pPr>
              <w:pStyle w:val="SIBulletList1"/>
              <w:rPr>
                <w:del w:id="38" w:author="Ron" w:date="2022-04-06T16:39:00Z"/>
              </w:rPr>
              <w:pPrChange w:id="39" w:author="Ron" w:date="2022-04-06T16:39:00Z">
                <w:pPr>
                  <w:pStyle w:val="SIBulletList1"/>
                </w:pPr>
              </w:pPrChange>
            </w:pPr>
            <w:r w:rsidRPr="00A543B0">
              <w:t xml:space="preserve">community </w:t>
            </w:r>
            <w:r w:rsidR="001E5425">
              <w:t xml:space="preserve">profile development, </w:t>
            </w:r>
            <w:r w:rsidRPr="00A543B0">
              <w:t>consultation and facilitation methodologies</w:t>
            </w:r>
            <w:del w:id="40" w:author="Ron" w:date="2022-04-06T16:39:00Z">
              <w:r w:rsidRPr="00A543B0" w:rsidDel="00B1313F">
                <w:delText xml:space="preserve">, </w:delText>
              </w:r>
              <w:r w:rsidDel="00B1313F">
                <w:delText>including</w:delText>
              </w:r>
              <w:r w:rsidRPr="00A543B0" w:rsidDel="00B1313F">
                <w:delText>:</w:delText>
              </w:r>
            </w:del>
          </w:p>
          <w:p w14:paraId="1E78129B" w14:textId="66B8823D" w:rsidR="00A543B0" w:rsidRPr="00A543B0" w:rsidDel="00B1313F" w:rsidRDefault="00A543B0" w:rsidP="00B1313F">
            <w:pPr>
              <w:pStyle w:val="SIBulletList1"/>
              <w:rPr>
                <w:del w:id="41" w:author="Ron" w:date="2022-04-06T16:39:00Z"/>
              </w:rPr>
              <w:pPrChange w:id="42" w:author="Ron" w:date="2022-04-06T16:39:00Z">
                <w:pPr>
                  <w:pStyle w:val="SIBulletList2"/>
                </w:pPr>
              </w:pPrChange>
            </w:pPr>
            <w:del w:id="43" w:author="Ron" w:date="2022-04-06T16:39:00Z">
              <w:r w:rsidRPr="00A543B0" w:rsidDel="00B1313F">
                <w:delText>team and community building activities</w:delText>
              </w:r>
            </w:del>
          </w:p>
          <w:p w14:paraId="7F6E905B" w14:textId="130C045F" w:rsidR="00A543B0" w:rsidRPr="00A543B0" w:rsidDel="00B1313F" w:rsidRDefault="00A543B0" w:rsidP="00B1313F">
            <w:pPr>
              <w:pStyle w:val="SIBulletList1"/>
              <w:rPr>
                <w:del w:id="44" w:author="Ron" w:date="2022-04-06T16:39:00Z"/>
              </w:rPr>
              <w:pPrChange w:id="45" w:author="Ron" w:date="2022-04-06T16:39:00Z">
                <w:pPr>
                  <w:pStyle w:val="SIBulletList2"/>
                </w:pPr>
              </w:pPrChange>
            </w:pPr>
            <w:del w:id="46" w:author="Ron" w:date="2022-04-06T16:39:00Z">
              <w:r w:rsidRPr="00A543B0" w:rsidDel="00B1313F">
                <w:delText>community forums and discussion</w:delText>
              </w:r>
            </w:del>
          </w:p>
          <w:p w14:paraId="4FA50146" w14:textId="46342BEA" w:rsidR="00A543B0" w:rsidRPr="00A543B0" w:rsidDel="00B1313F" w:rsidRDefault="00A543B0" w:rsidP="00B1313F">
            <w:pPr>
              <w:pStyle w:val="SIBulletList1"/>
              <w:rPr>
                <w:del w:id="47" w:author="Ron" w:date="2022-04-06T16:39:00Z"/>
              </w:rPr>
              <w:pPrChange w:id="48" w:author="Ron" w:date="2022-04-06T16:39:00Z">
                <w:pPr>
                  <w:pStyle w:val="SIBulletList2"/>
                </w:pPr>
              </w:pPrChange>
            </w:pPr>
            <w:del w:id="49" w:author="Ron" w:date="2022-04-06T16:39:00Z">
              <w:r w:rsidRPr="00A543B0" w:rsidDel="00B1313F">
                <w:delText>open space events</w:delText>
              </w:r>
            </w:del>
          </w:p>
          <w:p w14:paraId="082EAAFB" w14:textId="4F45842B" w:rsidR="00A543B0" w:rsidRPr="00A543B0" w:rsidDel="00B1313F" w:rsidRDefault="00A543B0" w:rsidP="00B1313F">
            <w:pPr>
              <w:pStyle w:val="SIBulletList1"/>
              <w:rPr>
                <w:del w:id="50" w:author="Ron" w:date="2022-04-06T16:39:00Z"/>
              </w:rPr>
              <w:pPrChange w:id="51" w:author="Ron" w:date="2022-04-06T16:39:00Z">
                <w:pPr>
                  <w:pStyle w:val="SIBulletList2"/>
                </w:pPr>
              </w:pPrChange>
            </w:pPr>
            <w:del w:id="52" w:author="Ron" w:date="2022-04-06T16:39:00Z">
              <w:r w:rsidRPr="00A543B0" w:rsidDel="00B1313F">
                <w:delText>cultural mapping processes</w:delText>
              </w:r>
            </w:del>
          </w:p>
          <w:p w14:paraId="01621CC7" w14:textId="5B5C7740" w:rsidR="00A543B0" w:rsidRPr="00A543B0" w:rsidDel="00B1313F" w:rsidRDefault="00A543B0" w:rsidP="00B1313F">
            <w:pPr>
              <w:pStyle w:val="SIBulletList1"/>
              <w:rPr>
                <w:del w:id="53" w:author="Ron" w:date="2022-04-06T16:39:00Z"/>
              </w:rPr>
              <w:pPrChange w:id="54" w:author="Ron" w:date="2022-04-06T16:39:00Z">
                <w:pPr>
                  <w:pStyle w:val="SIBulletList2"/>
                </w:pPr>
              </w:pPrChange>
            </w:pPr>
            <w:del w:id="55" w:author="Ron" w:date="2022-04-06T16:39:00Z">
              <w:r w:rsidRPr="00A543B0" w:rsidDel="00B1313F">
                <w:delText>creative problem solving processes</w:delText>
              </w:r>
            </w:del>
          </w:p>
          <w:p w14:paraId="2BF6BD9C" w14:textId="13F26C2C" w:rsidR="00A543B0" w:rsidRPr="00A543B0" w:rsidDel="00B1313F" w:rsidRDefault="00A543B0" w:rsidP="00B1313F">
            <w:pPr>
              <w:pStyle w:val="SIBulletList1"/>
              <w:rPr>
                <w:del w:id="56" w:author="Ron" w:date="2022-04-06T16:39:00Z"/>
              </w:rPr>
              <w:pPrChange w:id="57" w:author="Ron" w:date="2022-04-06T16:39:00Z">
                <w:pPr>
                  <w:pStyle w:val="SIBulletList2"/>
                </w:pPr>
              </w:pPrChange>
            </w:pPr>
            <w:del w:id="58" w:author="Ron" w:date="2022-04-06T16:39:00Z">
              <w:r w:rsidRPr="00A543B0" w:rsidDel="00B1313F">
                <w:delText>visualisation and experiential processes</w:delText>
              </w:r>
            </w:del>
          </w:p>
          <w:p w14:paraId="562C8416" w14:textId="77777777" w:rsidR="00B1313F" w:rsidRDefault="00B1313F" w:rsidP="00B1313F">
            <w:pPr>
              <w:pStyle w:val="SIBulletList1"/>
              <w:rPr>
                <w:ins w:id="59" w:author="Ron" w:date="2022-04-06T16:39:00Z"/>
              </w:rPr>
              <w:pPrChange w:id="60" w:author="Ron" w:date="2022-04-06T16:39:00Z">
                <w:pPr>
                  <w:pStyle w:val="SIBulletList2"/>
                </w:pPr>
              </w:pPrChange>
            </w:pPr>
          </w:p>
          <w:p w14:paraId="33D4CFCF" w14:textId="77777777" w:rsidR="00A543B0" w:rsidRPr="00A543B0" w:rsidRDefault="00A543B0" w:rsidP="00B1313F">
            <w:pPr>
              <w:pStyle w:val="SIBulletList1"/>
              <w:pPrChange w:id="61" w:author="Ron" w:date="2022-04-06T16:39:00Z">
                <w:pPr>
                  <w:pStyle w:val="SIBulletList2"/>
                </w:pPr>
              </w:pPrChange>
            </w:pPr>
            <w:r w:rsidRPr="00A543B0">
              <w:t>information gathering processes</w:t>
            </w:r>
          </w:p>
          <w:p w14:paraId="0634F7C8" w14:textId="77777777" w:rsidR="00A543B0" w:rsidRPr="00A543B0" w:rsidRDefault="00A543B0" w:rsidP="00A543B0">
            <w:pPr>
              <w:pStyle w:val="SIBulletList1"/>
            </w:pPr>
            <w:r w:rsidRPr="00A543B0">
              <w:t xml:space="preserve">structure, processes and characteristics of community  organisations, </w:t>
            </w:r>
            <w:r>
              <w:t>including</w:t>
            </w:r>
            <w:r w:rsidRPr="00A543B0">
              <w:t>:</w:t>
            </w:r>
          </w:p>
          <w:p w14:paraId="391258A2" w14:textId="77777777" w:rsidR="00A543B0" w:rsidRPr="00A543B0" w:rsidRDefault="00A543B0" w:rsidP="00A543B0">
            <w:pPr>
              <w:pStyle w:val="SIBulletList2"/>
            </w:pPr>
            <w:r w:rsidRPr="00A543B0">
              <w:t>non-government organisations</w:t>
            </w:r>
          </w:p>
          <w:p w14:paraId="0FDF1E0D" w14:textId="77777777" w:rsidR="00A543B0" w:rsidRPr="00A543B0" w:rsidRDefault="00A543B0" w:rsidP="00A543B0">
            <w:pPr>
              <w:pStyle w:val="SIBulletList2"/>
            </w:pPr>
            <w:r w:rsidRPr="00A543B0">
              <w:t>government organisations</w:t>
            </w:r>
          </w:p>
          <w:p w14:paraId="7D9096C3" w14:textId="77777777" w:rsidR="00A543B0" w:rsidRPr="00A543B0" w:rsidRDefault="00A543B0" w:rsidP="00A543B0">
            <w:pPr>
              <w:pStyle w:val="SIBulletList2"/>
            </w:pPr>
            <w:r w:rsidRPr="00A543B0">
              <w:t>cooperatives</w:t>
            </w:r>
          </w:p>
          <w:p w14:paraId="2EF49FF7" w14:textId="77777777" w:rsidR="00A543B0" w:rsidRPr="00A543B0" w:rsidRDefault="00A543B0" w:rsidP="00A543B0">
            <w:pPr>
              <w:pStyle w:val="SIBulletList2"/>
            </w:pPr>
            <w:r w:rsidRPr="00A543B0">
              <w:t>incorporated and non-incorporated groups</w:t>
            </w:r>
          </w:p>
          <w:p w14:paraId="79A99A92" w14:textId="77777777" w:rsidR="00A543B0" w:rsidRPr="00A543B0" w:rsidRDefault="00A543B0" w:rsidP="00A543B0">
            <w:pPr>
              <w:pStyle w:val="SIBulletList2"/>
            </w:pPr>
            <w:r w:rsidRPr="00A543B0">
              <w:t>companies both limited and unlimited</w:t>
            </w:r>
          </w:p>
          <w:p w14:paraId="7A9BDD0E" w14:textId="77777777" w:rsidR="00A543B0" w:rsidRPr="00A543B0" w:rsidRDefault="00A543B0" w:rsidP="00A543B0">
            <w:pPr>
              <w:pStyle w:val="SIBulletList2"/>
            </w:pPr>
            <w:r w:rsidRPr="00A543B0">
              <w:t>public companies both listed and unlisted</w:t>
            </w:r>
          </w:p>
          <w:p w14:paraId="487C5267" w14:textId="77777777" w:rsidR="00A543B0" w:rsidRPr="00A543B0" w:rsidRDefault="00A543B0" w:rsidP="00A543B0">
            <w:pPr>
              <w:pStyle w:val="SIBulletList2"/>
            </w:pPr>
            <w:r w:rsidRPr="00A543B0">
              <w:t>trusts</w:t>
            </w:r>
            <w:bookmarkStart w:id="62" w:name="_GoBack"/>
            <w:bookmarkEnd w:id="62"/>
          </w:p>
          <w:p w14:paraId="64721E0B" w14:textId="09DC47CF" w:rsidR="00A543B0" w:rsidRPr="00A543B0" w:rsidRDefault="00A543B0" w:rsidP="00A543B0">
            <w:pPr>
              <w:pStyle w:val="SIBulletList1"/>
            </w:pPr>
            <w:r w:rsidRPr="00A543B0">
              <w:t>funding sources</w:t>
            </w:r>
            <w:r w:rsidR="0025725B">
              <w:t xml:space="preserve">, </w:t>
            </w:r>
            <w:r w:rsidRPr="00A543B0">
              <w:t xml:space="preserve">their policies and strategies for encouraging community </w:t>
            </w:r>
            <w:r w:rsidR="001E5425">
              <w:t>p</w:t>
            </w:r>
            <w:r w:rsidRPr="00A543B0">
              <w:t xml:space="preserve">articipation, </w:t>
            </w:r>
            <w:r w:rsidR="001E5425">
              <w:t xml:space="preserve">including, </w:t>
            </w:r>
            <w:r w:rsidRPr="00A543B0">
              <w:t>grands, gifts and crowd-sourced funding</w:t>
            </w:r>
          </w:p>
          <w:p w14:paraId="1B76F5F4" w14:textId="603AA2DA" w:rsidR="00F1480E" w:rsidRPr="005404CB" w:rsidRDefault="00A543B0">
            <w:pPr>
              <w:pStyle w:val="SIBulletList1"/>
            </w:pPr>
            <w:r w:rsidRPr="00A543B0">
              <w:t>relevant local, state and federal strategies and legislation</w:t>
            </w:r>
            <w:r w:rsidR="001E5425">
              <w:t>.</w:t>
            </w:r>
          </w:p>
        </w:tc>
      </w:tr>
    </w:tbl>
    <w:p w14:paraId="7AEEBA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92A01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DE3A3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05D54FE6" w14:textId="77777777" w:rsidTr="00CA2922">
        <w:tc>
          <w:tcPr>
            <w:tcW w:w="5000" w:type="pct"/>
            <w:shd w:val="clear" w:color="auto" w:fill="auto"/>
          </w:tcPr>
          <w:p w14:paraId="3714247D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6B956A4F" w14:textId="60582F51" w:rsidR="004E6741" w:rsidRPr="005404CB" w:rsidRDefault="001D7F5B" w:rsidP="005404C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5E1C45CB" w14:textId="487E7E1D" w:rsidR="004E6741" w:rsidRPr="005404CB" w:rsidRDefault="0021210E" w:rsidP="005404CB">
            <w:pPr>
              <w:pStyle w:val="SIBulletList2"/>
              <w:rPr>
                <w:rFonts w:eastAsia="Calibri"/>
              </w:rPr>
            </w:pPr>
            <w:r w:rsidRPr="005404CB">
              <w:t xml:space="preserve">skills must be demonstrated </w:t>
            </w:r>
            <w:r w:rsidR="00403BA1">
              <w:t>for a</w:t>
            </w:r>
            <w:r w:rsidR="00403BA1" w:rsidRPr="005404CB">
              <w:t xml:space="preserve"> </w:t>
            </w:r>
            <w:r w:rsidR="00737FE5">
              <w:t xml:space="preserve">community </w:t>
            </w:r>
            <w:r w:rsidR="004E6741" w:rsidRPr="005404CB">
              <w:t>or an environment that accurately represents workplace conditions</w:t>
            </w:r>
          </w:p>
          <w:p w14:paraId="46965474" w14:textId="42F782D2" w:rsidR="00AF6C8C" w:rsidRDefault="00366805" w:rsidP="00F5177A">
            <w:pPr>
              <w:pStyle w:val="SIBulletList1"/>
              <w:rPr>
                <w:rFonts w:eastAsia="Calibri"/>
              </w:rPr>
            </w:pPr>
            <w:r w:rsidRPr="005404CB">
              <w:t xml:space="preserve">resources, </w:t>
            </w:r>
            <w:r w:rsidR="00F83D7C" w:rsidRPr="005404CB">
              <w:t>e</w:t>
            </w:r>
            <w:r w:rsidR="009A6E6C" w:rsidRPr="005404CB">
              <w:t>quipment</w:t>
            </w:r>
            <w:r w:rsidR="00F83D7C" w:rsidRPr="005404CB">
              <w:t xml:space="preserve"> and materials:</w:t>
            </w:r>
          </w:p>
          <w:p w14:paraId="23908C8F" w14:textId="2B6FE92D" w:rsidR="00233143" w:rsidRPr="005404CB" w:rsidRDefault="00366805" w:rsidP="005404CB">
            <w:pPr>
              <w:pStyle w:val="SIBulletList2"/>
              <w:rPr>
                <w:rFonts w:eastAsia="Calibri"/>
              </w:rPr>
            </w:pPr>
            <w:r w:rsidRPr="005404CB">
              <w:t xml:space="preserve">use of </w:t>
            </w:r>
            <w:r w:rsidR="00AF6C8C">
              <w:t xml:space="preserve">research </w:t>
            </w:r>
            <w:r w:rsidR="00F83D7C" w:rsidRPr="005404CB">
              <w:t>tools</w:t>
            </w:r>
            <w:r w:rsidR="00AF6C8C">
              <w:t xml:space="preserve"> and references</w:t>
            </w:r>
          </w:p>
          <w:p w14:paraId="21961580" w14:textId="5C06510A" w:rsidR="00F83D7C" w:rsidRPr="00AF6C8C" w:rsidRDefault="00F83D7C">
            <w:pPr>
              <w:pStyle w:val="SIBulletList1"/>
              <w:rPr>
                <w:rFonts w:eastAsia="Calibri"/>
              </w:rPr>
            </w:pPr>
            <w:r w:rsidRPr="00AF6C8C">
              <w:rPr>
                <w:rFonts w:eastAsia="Calibri"/>
              </w:rPr>
              <w:t>specifications:</w:t>
            </w:r>
          </w:p>
          <w:p w14:paraId="15C39FE7" w14:textId="24C880FB" w:rsidR="00F83D7C" w:rsidRPr="005404CB" w:rsidRDefault="00366805" w:rsidP="005404CB">
            <w:pPr>
              <w:pStyle w:val="SIBulletList2"/>
              <w:rPr>
                <w:rFonts w:eastAsia="Calibri"/>
              </w:rPr>
            </w:pPr>
            <w:r w:rsidRPr="005404CB">
              <w:rPr>
                <w:rFonts w:eastAsia="Calibri"/>
              </w:rPr>
              <w:lastRenderedPageBreak/>
              <w:t xml:space="preserve">use of </w:t>
            </w:r>
            <w:r w:rsidR="00F83D7C" w:rsidRPr="005404CB">
              <w:rPr>
                <w:rFonts w:eastAsia="Calibri"/>
              </w:rPr>
              <w:t>workplace policies, procedures, processes</w:t>
            </w:r>
          </w:p>
          <w:p w14:paraId="59698F3B" w14:textId="686B5F28" w:rsidR="00366805" w:rsidRPr="00AF6C8C" w:rsidRDefault="00366805" w:rsidP="004B611A">
            <w:pPr>
              <w:pStyle w:val="SIBulletList2"/>
              <w:rPr>
                <w:rFonts w:eastAsia="Calibri"/>
              </w:rPr>
            </w:pPr>
            <w:r w:rsidRPr="00AF6C8C">
              <w:rPr>
                <w:rFonts w:eastAsia="Calibri"/>
              </w:rPr>
              <w:t>access to specific legislation</w:t>
            </w:r>
            <w:r w:rsidR="00AF6C8C">
              <w:rPr>
                <w:rFonts w:eastAsia="Calibri"/>
              </w:rPr>
              <w:t xml:space="preserve"> and </w:t>
            </w:r>
            <w:r w:rsidRPr="00AF6C8C">
              <w:rPr>
                <w:rFonts w:eastAsia="Calibri"/>
              </w:rPr>
              <w:t>codes of practice</w:t>
            </w:r>
          </w:p>
          <w:p w14:paraId="05001C5F" w14:textId="0AA51F9A" w:rsidR="00AF6C8C" w:rsidRDefault="002E170C" w:rsidP="00F5177A">
            <w:pPr>
              <w:pStyle w:val="SIBulletList1"/>
            </w:pPr>
            <w:r w:rsidRPr="005404CB">
              <w:t>r</w:t>
            </w:r>
            <w:r w:rsidR="00366805" w:rsidRPr="005404CB">
              <w:t>elationships</w:t>
            </w:r>
            <w:r w:rsidRPr="005404CB">
              <w:t>:</w:t>
            </w:r>
            <w:r w:rsidR="00366805" w:rsidRPr="005404CB">
              <w:t xml:space="preserve"> </w:t>
            </w:r>
          </w:p>
          <w:p w14:paraId="2D07CE3C" w14:textId="432789B2" w:rsidR="00366805" w:rsidRPr="005404CB" w:rsidRDefault="00AF6C8C" w:rsidP="00007AD3">
            <w:pPr>
              <w:pStyle w:val="SIBulletList2"/>
            </w:pPr>
            <w:r>
              <w:t>community and key stakeholders</w:t>
            </w:r>
            <w:r w:rsidR="00AA5BE4">
              <w:t>.</w:t>
            </w:r>
          </w:p>
          <w:p w14:paraId="6CF81F4A" w14:textId="03D58101" w:rsidR="00F1480E" w:rsidRPr="005404CB" w:rsidRDefault="007134FE" w:rsidP="00F5177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6366E1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65B9AC2" w14:textId="77777777" w:rsidTr="004679E3">
        <w:tc>
          <w:tcPr>
            <w:tcW w:w="990" w:type="pct"/>
            <w:shd w:val="clear" w:color="auto" w:fill="auto"/>
          </w:tcPr>
          <w:p w14:paraId="7CDF24E2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1796FC59" w14:textId="77777777" w:rsidR="00F1480E" w:rsidRPr="005404CB" w:rsidRDefault="007606F5" w:rsidP="007606F5">
            <w:r w:rsidRPr="007606F5">
              <w:t xml:space="preserve">Companion Volumes, including Implementation Guides, are available at </w:t>
            </w:r>
            <w:proofErr w:type="spellStart"/>
            <w:r w:rsidRPr="007606F5">
              <w:t>VETNet</w:t>
            </w:r>
            <w:proofErr w:type="spellEnd"/>
            <w:r w:rsidRPr="007606F5">
              <w:t>: https://vetnet.gov.au/Pages/TrainingDocs.aspx?q=c6399549-9c62-4a5e-bf1a-524b2322cf72</w:t>
            </w:r>
          </w:p>
        </w:tc>
      </w:tr>
    </w:tbl>
    <w:p w14:paraId="534CAF5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CE0AE" w14:textId="77777777" w:rsidR="007606F5" w:rsidRDefault="007606F5" w:rsidP="00BF3F0A">
      <w:r>
        <w:separator/>
      </w:r>
    </w:p>
    <w:p w14:paraId="19D43FF1" w14:textId="77777777" w:rsidR="007606F5" w:rsidRDefault="007606F5"/>
  </w:endnote>
  <w:endnote w:type="continuationSeparator" w:id="0">
    <w:p w14:paraId="35F84237" w14:textId="77777777" w:rsidR="007606F5" w:rsidRDefault="007606F5" w:rsidP="00BF3F0A">
      <w:r>
        <w:continuationSeparator/>
      </w:r>
    </w:p>
    <w:p w14:paraId="10111186" w14:textId="77777777" w:rsidR="007606F5" w:rsidRDefault="007606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6C4E0A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1313F">
          <w:rPr>
            <w:noProof/>
          </w:rPr>
          <w:t>4</w:t>
        </w:r>
        <w:r w:rsidRPr="000754EC">
          <w:fldChar w:fldCharType="end"/>
        </w:r>
      </w:p>
      <w:p w14:paraId="79EC12A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7095822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0A42F5" w14:textId="77777777" w:rsidR="007606F5" w:rsidRDefault="007606F5" w:rsidP="00BF3F0A">
      <w:r>
        <w:separator/>
      </w:r>
    </w:p>
    <w:p w14:paraId="76B7AA62" w14:textId="77777777" w:rsidR="007606F5" w:rsidRDefault="007606F5"/>
  </w:footnote>
  <w:footnote w:type="continuationSeparator" w:id="0">
    <w:p w14:paraId="36662C83" w14:textId="77777777" w:rsidR="007606F5" w:rsidRDefault="007606F5" w:rsidP="00BF3F0A">
      <w:r>
        <w:continuationSeparator/>
      </w:r>
    </w:p>
    <w:p w14:paraId="08C67722" w14:textId="77777777" w:rsidR="007606F5" w:rsidRDefault="007606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DB89" w14:textId="788CEBD1" w:rsidR="009C2650" w:rsidRPr="000754EC" w:rsidRDefault="00B1313F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9FAF03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17F36" w:rsidRPr="00B17F36">
      <w:t>AHCPER</w:t>
    </w:r>
    <w:r w:rsidR="00D66678">
      <w:t>6X3</w:t>
    </w:r>
    <w:r w:rsidR="00B17F36">
      <w:t xml:space="preserve"> </w:t>
    </w:r>
    <w:r w:rsidR="00B17F36" w:rsidRPr="00B17F36">
      <w:t>Prepare a sustainable community and bioregional development strategy</w:t>
    </w:r>
    <w:r w:rsidR="00B17F36" w:rsidRPr="00B17F36" w:rsidDel="00B17F36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30CD9C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6F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BDD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48B9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5701"/>
    <w:rsid w:val="001A6A3E"/>
    <w:rsid w:val="001A7B6D"/>
    <w:rsid w:val="001B34D5"/>
    <w:rsid w:val="001B513A"/>
    <w:rsid w:val="001C0A75"/>
    <w:rsid w:val="001C1306"/>
    <w:rsid w:val="001C4A97"/>
    <w:rsid w:val="001D30EB"/>
    <w:rsid w:val="001D5C1B"/>
    <w:rsid w:val="001D7F5B"/>
    <w:rsid w:val="001E0849"/>
    <w:rsid w:val="001E16BC"/>
    <w:rsid w:val="001E16DF"/>
    <w:rsid w:val="001E5425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725B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544B"/>
    <w:rsid w:val="00403BA1"/>
    <w:rsid w:val="00404E19"/>
    <w:rsid w:val="004127E3"/>
    <w:rsid w:val="0043212E"/>
    <w:rsid w:val="00434366"/>
    <w:rsid w:val="00434ECE"/>
    <w:rsid w:val="00444423"/>
    <w:rsid w:val="0045024B"/>
    <w:rsid w:val="00452F3E"/>
    <w:rsid w:val="00457031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0D19"/>
    <w:rsid w:val="004A142B"/>
    <w:rsid w:val="004A2737"/>
    <w:rsid w:val="004A3860"/>
    <w:rsid w:val="004A44E8"/>
    <w:rsid w:val="004A4B0E"/>
    <w:rsid w:val="004A581D"/>
    <w:rsid w:val="004A7706"/>
    <w:rsid w:val="004A77E3"/>
    <w:rsid w:val="004B29B7"/>
    <w:rsid w:val="004B7A28"/>
    <w:rsid w:val="004C2244"/>
    <w:rsid w:val="004C79A1"/>
    <w:rsid w:val="004D0096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2DF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FE5"/>
    <w:rsid w:val="007404E9"/>
    <w:rsid w:val="007444CF"/>
    <w:rsid w:val="00752C75"/>
    <w:rsid w:val="00757005"/>
    <w:rsid w:val="007606F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23C"/>
    <w:rsid w:val="00823530"/>
    <w:rsid w:val="00823FF4"/>
    <w:rsid w:val="00830267"/>
    <w:rsid w:val="008306E7"/>
    <w:rsid w:val="008322BE"/>
    <w:rsid w:val="00832F23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1731B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5EE0"/>
    <w:rsid w:val="009D15E2"/>
    <w:rsid w:val="009D15FE"/>
    <w:rsid w:val="009D5D2C"/>
    <w:rsid w:val="009E5002"/>
    <w:rsid w:val="009F0DCC"/>
    <w:rsid w:val="009F11CA"/>
    <w:rsid w:val="00A0695B"/>
    <w:rsid w:val="00A13052"/>
    <w:rsid w:val="00A132AF"/>
    <w:rsid w:val="00A216A8"/>
    <w:rsid w:val="00A223A6"/>
    <w:rsid w:val="00A3639E"/>
    <w:rsid w:val="00A5092E"/>
    <w:rsid w:val="00A543B0"/>
    <w:rsid w:val="00A554D6"/>
    <w:rsid w:val="00A56E14"/>
    <w:rsid w:val="00A6476B"/>
    <w:rsid w:val="00A76C6C"/>
    <w:rsid w:val="00A87356"/>
    <w:rsid w:val="00A92DD1"/>
    <w:rsid w:val="00AA5338"/>
    <w:rsid w:val="00AA5BE4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6C8C"/>
    <w:rsid w:val="00B0712C"/>
    <w:rsid w:val="00B12013"/>
    <w:rsid w:val="00B1313F"/>
    <w:rsid w:val="00B17F36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80F7E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232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6678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6DC4"/>
    <w:rsid w:val="00E238E6"/>
    <w:rsid w:val="00E32D1E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4C22"/>
    <w:rsid w:val="00EF01F8"/>
    <w:rsid w:val="00EF3268"/>
    <w:rsid w:val="00EF40EF"/>
    <w:rsid w:val="00EF47FE"/>
    <w:rsid w:val="00F069BD"/>
    <w:rsid w:val="00F07A8A"/>
    <w:rsid w:val="00F1480E"/>
    <w:rsid w:val="00F1497D"/>
    <w:rsid w:val="00F16AAC"/>
    <w:rsid w:val="00F30C7D"/>
    <w:rsid w:val="00F33FF2"/>
    <w:rsid w:val="00F438FC"/>
    <w:rsid w:val="00F5177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6E9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EDD6125"/>
  <w15:docId w15:val="{CA2C47AC-9F6B-494C-AB3F-57593734B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7606F5"/>
    <w:rPr>
      <w:rFonts w:ascii="Times New Roman" w:hAnsi="Times New Roman"/>
      <w:sz w:val="24"/>
      <w:szCs w:val="24"/>
    </w:rPr>
  </w:style>
  <w:style w:type="paragraph" w:styleId="List">
    <w:name w:val="List"/>
    <w:basedOn w:val="Normal"/>
    <w:uiPriority w:val="99"/>
    <w:semiHidden/>
    <w:unhideWhenUsed/>
    <w:locked/>
    <w:rsid w:val="007606F5"/>
    <w:pPr>
      <w:ind w:left="360" w:hanging="360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7606F5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A543B0"/>
    <w:pPr>
      <w:numPr>
        <w:numId w:val="18"/>
      </w:numPr>
      <w:contextualSpacing/>
    </w:pPr>
  </w:style>
  <w:style w:type="paragraph" w:styleId="Revision">
    <w:name w:val="Revision"/>
    <w:hidden/>
    <w:uiPriority w:val="99"/>
    <w:semiHidden/>
    <w:rsid w:val="00F5177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CO~1\AppData\Local\Temp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d50bbff7-d6dd-47d2-864a-cfdc2c3db0f4"/>
    <ds:schemaRef ds:uri="http://purl.org/dc/terms/"/>
    <ds:schemaRef ds:uri="7ee3a392-9fd5-4e44-986b-b11872d0f857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9EC578-2C90-4C66-9E3B-90351865E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C22F11-DC26-4625-9366-232735C7F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195</TotalTime>
  <Pages>4</Pages>
  <Words>1285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Ron  Barrow</cp:lastModifiedBy>
  <cp:revision>25</cp:revision>
  <cp:lastPrinted>2016-05-27T05:21:00Z</cp:lastPrinted>
  <dcterms:created xsi:type="dcterms:W3CDTF">2021-12-28T06:07:00Z</dcterms:created>
  <dcterms:modified xsi:type="dcterms:W3CDTF">2022-04-06T06:40:00Z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